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9FD92" w14:textId="2901AA55" w:rsidR="5A881FFA" w:rsidRPr="00F72485" w:rsidRDefault="00F72485" w:rsidP="0010754C">
      <w:pPr>
        <w:pStyle w:val="Nagwek1"/>
        <w:spacing w:line="259" w:lineRule="auto"/>
      </w:pPr>
      <w:bookmarkStart w:id="0" w:name="_GoBack"/>
      <w:bookmarkEnd w:id="0"/>
      <w:r w:rsidRPr="00833934">
        <w:t xml:space="preserve">ZAŁĄCZNIK NR 2 DO </w:t>
      </w:r>
      <w:r w:rsidR="00A27B71" w:rsidRPr="00833934">
        <w:t xml:space="preserve">REGULAMINU – </w:t>
      </w:r>
      <w:r w:rsidR="00A27B71">
        <w:t>CHARAKTERYSTYKA</w:t>
      </w:r>
      <w:r w:rsidRPr="00F72485">
        <w:t xml:space="preserve"> NIERUCHOMOŚCI DEMONSTRACYJNEJ, NA KTÓREJ BĘDĄ TWORZONE DEMONSTRATORY </w:t>
      </w:r>
    </w:p>
    <w:p w14:paraId="669AC0F1" w14:textId="50C74C4B" w:rsidR="00833934" w:rsidRPr="00922453" w:rsidRDefault="57A79531" w:rsidP="0010754C">
      <w:pPr>
        <w:spacing w:before="120" w:after="120" w:line="259" w:lineRule="auto"/>
        <w:rPr>
          <w:szCs w:val="22"/>
        </w:rPr>
      </w:pPr>
      <w:r w:rsidRPr="00922453">
        <w:rPr>
          <w:szCs w:val="22"/>
        </w:rPr>
        <w:t xml:space="preserve">W niniejszym </w:t>
      </w:r>
      <w:r w:rsidR="003C2C2B" w:rsidRPr="00922453">
        <w:rPr>
          <w:szCs w:val="22"/>
        </w:rPr>
        <w:t xml:space="preserve">dokumencie Zamawiający </w:t>
      </w:r>
      <w:r w:rsidR="0095655A" w:rsidRPr="00922453">
        <w:rPr>
          <w:szCs w:val="22"/>
        </w:rPr>
        <w:t xml:space="preserve">podaje </w:t>
      </w:r>
      <w:r w:rsidRPr="00922453">
        <w:rPr>
          <w:szCs w:val="22"/>
        </w:rPr>
        <w:t xml:space="preserve">opis miejsca lokalizacji </w:t>
      </w:r>
      <w:r w:rsidR="0A98780F" w:rsidRPr="00922453">
        <w:rPr>
          <w:szCs w:val="22"/>
        </w:rPr>
        <w:t>demonstr</w:t>
      </w:r>
      <w:r w:rsidR="0FE2B6B0" w:rsidRPr="00922453">
        <w:rPr>
          <w:szCs w:val="22"/>
        </w:rPr>
        <w:t>a</w:t>
      </w:r>
      <w:r w:rsidR="0A98780F" w:rsidRPr="00922453">
        <w:rPr>
          <w:szCs w:val="22"/>
        </w:rPr>
        <w:t>tora</w:t>
      </w:r>
      <w:r w:rsidR="00917DD6" w:rsidRPr="00922453">
        <w:rPr>
          <w:szCs w:val="22"/>
        </w:rPr>
        <w:t xml:space="preserve"> (budynku demonstracyjnego)</w:t>
      </w:r>
      <w:r w:rsidR="00EA0EFA" w:rsidRPr="00922453">
        <w:rPr>
          <w:szCs w:val="22"/>
        </w:rPr>
        <w:t>, czyli Nieruchomości Demonstracyjnej</w:t>
      </w:r>
      <w:r w:rsidRPr="00922453">
        <w:rPr>
          <w:szCs w:val="22"/>
        </w:rPr>
        <w:t xml:space="preserve">. </w:t>
      </w:r>
      <w:r w:rsidR="00833934" w:rsidRPr="00922453">
        <w:rPr>
          <w:szCs w:val="22"/>
        </w:rPr>
        <w:t>Za</w:t>
      </w:r>
      <w:r w:rsidR="003C2C2B" w:rsidRPr="00922453">
        <w:rPr>
          <w:szCs w:val="22"/>
        </w:rPr>
        <w:t>mawiający wskaże</w:t>
      </w:r>
      <w:r w:rsidR="0095655A" w:rsidRPr="00922453">
        <w:rPr>
          <w:szCs w:val="22"/>
        </w:rPr>
        <w:t xml:space="preserve"> konkretną</w:t>
      </w:r>
      <w:r w:rsidR="003C2C2B" w:rsidRPr="00922453">
        <w:rPr>
          <w:szCs w:val="22"/>
        </w:rPr>
        <w:t xml:space="preserve"> lokalizację </w:t>
      </w:r>
      <w:r w:rsidR="00EA0EFA" w:rsidRPr="00922453">
        <w:rPr>
          <w:szCs w:val="22"/>
        </w:rPr>
        <w:t>Nieruchomości Demonstracyjnej</w:t>
      </w:r>
      <w:r w:rsidR="0095655A" w:rsidRPr="00922453">
        <w:rPr>
          <w:szCs w:val="22"/>
        </w:rPr>
        <w:t xml:space="preserve"> </w:t>
      </w:r>
      <w:r w:rsidR="003C2C2B" w:rsidRPr="00922453">
        <w:rPr>
          <w:szCs w:val="22"/>
        </w:rPr>
        <w:t xml:space="preserve">w terminie nie późniejszym niż do końca 1 kwartału 2022 roku. </w:t>
      </w:r>
      <w:r w:rsidR="0095655A" w:rsidRPr="00922453">
        <w:rPr>
          <w:szCs w:val="22"/>
        </w:rPr>
        <w:t>Na potrzeby składania oferty n</w:t>
      </w:r>
      <w:r w:rsidR="003C2C2B" w:rsidRPr="00922453">
        <w:rPr>
          <w:szCs w:val="22"/>
        </w:rPr>
        <w:t xml:space="preserve">ależy założyć, że </w:t>
      </w:r>
      <w:r w:rsidR="00EA0EFA" w:rsidRPr="00922453">
        <w:rPr>
          <w:szCs w:val="22"/>
        </w:rPr>
        <w:t xml:space="preserve">Nieruchomość Demonstracyjna  </w:t>
      </w:r>
      <w:r w:rsidR="00D06260" w:rsidRPr="00922453">
        <w:rPr>
          <w:szCs w:val="22"/>
        </w:rPr>
        <w:t>znajduje się w III</w:t>
      </w:r>
      <w:r w:rsidR="004564F2" w:rsidRPr="00922453">
        <w:rPr>
          <w:szCs w:val="22"/>
        </w:rPr>
        <w:t xml:space="preserve"> strefie klimatycznej </w:t>
      </w:r>
      <w:r w:rsidR="007D3CE7" w:rsidRPr="00922453">
        <w:rPr>
          <w:szCs w:val="22"/>
        </w:rPr>
        <w:t>(</w:t>
      </w:r>
      <w:r w:rsidR="004564F2" w:rsidRPr="00922453">
        <w:rPr>
          <w:szCs w:val="22"/>
        </w:rPr>
        <w:t>dane klimatyczne ze stacji Warszawa Okęcie</w:t>
      </w:r>
      <w:r w:rsidR="007D3CE7" w:rsidRPr="00922453">
        <w:rPr>
          <w:szCs w:val="22"/>
        </w:rPr>
        <w:t>).</w:t>
      </w:r>
    </w:p>
    <w:p w14:paraId="107B4D7D" w14:textId="31D690FD" w:rsidR="0073130D" w:rsidRPr="00922453" w:rsidRDefault="57A79531" w:rsidP="0010754C">
      <w:pPr>
        <w:spacing w:before="120" w:after="120" w:line="259" w:lineRule="auto"/>
        <w:rPr>
          <w:szCs w:val="22"/>
        </w:rPr>
      </w:pPr>
      <w:r w:rsidRPr="00922453">
        <w:rPr>
          <w:szCs w:val="22"/>
        </w:rPr>
        <w:t xml:space="preserve">Zgodnie z zapisami Umowy, Wykonawca dopuszczony do realizacji Etapu III Przedsięwzięcia jest zobowiązany do </w:t>
      </w:r>
      <w:r w:rsidR="00EA0EFA" w:rsidRPr="00922453">
        <w:rPr>
          <w:szCs w:val="22"/>
        </w:rPr>
        <w:t>wybudowania Demonstratora</w:t>
      </w:r>
      <w:r w:rsidRPr="00922453">
        <w:rPr>
          <w:szCs w:val="22"/>
        </w:rPr>
        <w:t xml:space="preserve">, wykorzystującego </w:t>
      </w:r>
      <w:r w:rsidR="003C2C2B" w:rsidRPr="00922453">
        <w:rPr>
          <w:szCs w:val="22"/>
        </w:rPr>
        <w:t>opracowan</w:t>
      </w:r>
      <w:r w:rsidR="00EA0EFA" w:rsidRPr="00922453">
        <w:rPr>
          <w:szCs w:val="22"/>
        </w:rPr>
        <w:t>ą</w:t>
      </w:r>
      <w:r w:rsidR="003C2C2B" w:rsidRPr="00922453">
        <w:rPr>
          <w:szCs w:val="22"/>
        </w:rPr>
        <w:t xml:space="preserve"> </w:t>
      </w:r>
      <w:r w:rsidR="00EA0EFA" w:rsidRPr="00922453">
        <w:rPr>
          <w:szCs w:val="22"/>
        </w:rPr>
        <w:t>T</w:t>
      </w:r>
      <w:r w:rsidRPr="00922453">
        <w:rPr>
          <w:szCs w:val="22"/>
        </w:rPr>
        <w:t>echnologi</w:t>
      </w:r>
      <w:r w:rsidR="00EA0EFA" w:rsidRPr="00922453">
        <w:rPr>
          <w:szCs w:val="22"/>
        </w:rPr>
        <w:t>ę</w:t>
      </w:r>
      <w:r w:rsidR="00922453">
        <w:rPr>
          <w:szCs w:val="22"/>
        </w:rPr>
        <w:t xml:space="preserve"> w </w:t>
      </w:r>
      <w:r w:rsidRPr="00922453">
        <w:rPr>
          <w:szCs w:val="22"/>
        </w:rPr>
        <w:t xml:space="preserve">lokalizacji wskazanej </w:t>
      </w:r>
      <w:r w:rsidR="003C2C2B" w:rsidRPr="00922453">
        <w:rPr>
          <w:szCs w:val="22"/>
        </w:rPr>
        <w:t>przez Zamawiającego</w:t>
      </w:r>
      <w:r w:rsidR="00EA0EFA" w:rsidRPr="00922453">
        <w:rPr>
          <w:szCs w:val="22"/>
        </w:rPr>
        <w:t>, a zapewnianej przez Partnera Strategicznego wybranego  w odrębnym postępowaniu przez NCBR</w:t>
      </w:r>
      <w:r w:rsidR="003C2C2B" w:rsidRPr="00922453">
        <w:rPr>
          <w:szCs w:val="22"/>
        </w:rPr>
        <w:t>.</w:t>
      </w:r>
    </w:p>
    <w:p w14:paraId="69BF081B" w14:textId="726D6467" w:rsidR="0073130D" w:rsidRPr="00922453" w:rsidRDefault="00FC20EE" w:rsidP="0010754C">
      <w:pPr>
        <w:spacing w:before="120" w:after="120" w:line="259" w:lineRule="auto"/>
        <w:rPr>
          <w:szCs w:val="22"/>
        </w:rPr>
      </w:pPr>
      <w:r w:rsidRPr="00922453">
        <w:rPr>
          <w:szCs w:val="22"/>
        </w:rPr>
        <w:t>Dla Demonstratora w ramach każdego Strumienia będzie przewidziana odrębna Nieruchomość Demonstracyjna</w:t>
      </w:r>
      <w:r w:rsidR="00D04C98" w:rsidRPr="00922453">
        <w:rPr>
          <w:szCs w:val="22"/>
        </w:rPr>
        <w:t>.</w:t>
      </w:r>
    </w:p>
    <w:p w14:paraId="39FFCE58" w14:textId="0A6F24BD" w:rsidR="003F7047" w:rsidRPr="00922453" w:rsidRDefault="003F7047" w:rsidP="0010754C">
      <w:pPr>
        <w:pStyle w:val="Nagwek21"/>
        <w:spacing w:line="259" w:lineRule="auto"/>
        <w:rPr>
          <w:szCs w:val="22"/>
        </w:rPr>
      </w:pPr>
      <w:r w:rsidRPr="00922453">
        <w:rPr>
          <w:szCs w:val="22"/>
        </w:rPr>
        <w:t>O</w:t>
      </w:r>
      <w:r w:rsidR="00833934" w:rsidRPr="00922453">
        <w:rPr>
          <w:szCs w:val="22"/>
        </w:rPr>
        <w:t>PIS MIEJSCA</w:t>
      </w:r>
      <w:r w:rsidR="003C2C2B" w:rsidRPr="00922453">
        <w:rPr>
          <w:szCs w:val="22"/>
        </w:rPr>
        <w:t xml:space="preserve"> BUDOWY BUDYNKU DEMONSTRACYJNEGO</w:t>
      </w:r>
    </w:p>
    <w:p w14:paraId="2CC6A2D2" w14:textId="76727A57" w:rsidR="00565E48" w:rsidRPr="00922453" w:rsidRDefault="00405DE6" w:rsidP="0010754C">
      <w:pPr>
        <w:spacing w:line="259" w:lineRule="auto"/>
        <w:rPr>
          <w:szCs w:val="22"/>
        </w:rPr>
      </w:pPr>
      <w:r w:rsidRPr="00922453">
        <w:rPr>
          <w:szCs w:val="22"/>
        </w:rPr>
        <w:t>Nieruchomość Demonstracyjna będzie</w:t>
      </w:r>
      <w:r w:rsidR="00565E48" w:rsidRPr="00922453">
        <w:rPr>
          <w:szCs w:val="22"/>
        </w:rPr>
        <w:t>:</w:t>
      </w:r>
    </w:p>
    <w:p w14:paraId="2D4696A1" w14:textId="6D8A7047" w:rsidR="00DD51A9" w:rsidRPr="00922453" w:rsidRDefault="00405DE6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zlokalizowana </w:t>
      </w:r>
      <w:r w:rsidR="000740C1" w:rsidRPr="00922453">
        <w:rPr>
          <w:szCs w:val="22"/>
        </w:rPr>
        <w:t>w granicach Rzecz</w:t>
      </w:r>
      <w:r w:rsidR="008E2BC0" w:rsidRPr="00922453">
        <w:rPr>
          <w:szCs w:val="22"/>
        </w:rPr>
        <w:t>y</w:t>
      </w:r>
      <w:r w:rsidR="000740C1" w:rsidRPr="00922453">
        <w:rPr>
          <w:szCs w:val="22"/>
        </w:rPr>
        <w:t xml:space="preserve">pospolitej </w:t>
      </w:r>
      <w:r w:rsidR="007E1A65" w:rsidRPr="00922453">
        <w:rPr>
          <w:szCs w:val="22"/>
        </w:rPr>
        <w:t>Polskiej</w:t>
      </w:r>
      <w:r w:rsidR="007A5DEA" w:rsidRPr="00922453">
        <w:rPr>
          <w:szCs w:val="22"/>
        </w:rPr>
        <w:t xml:space="preserve"> (</w:t>
      </w:r>
      <w:r w:rsidR="007A5DEA" w:rsidRPr="00922453">
        <w:rPr>
          <w:rFonts w:ascii="Calibri" w:eastAsia="Times New Roman" w:hAnsi="Calibri" w:cs="Tahoma"/>
          <w:color w:val="000000"/>
          <w:szCs w:val="22"/>
          <w:lang w:eastAsia="pl-PL"/>
        </w:rPr>
        <w:t xml:space="preserve">na potrzeby przygotowania wniosku należy założyć odległość </w:t>
      </w:r>
      <w:r w:rsidR="007A5DEA" w:rsidRPr="00922453">
        <w:rPr>
          <w:rFonts w:ascii="Calibri" w:eastAsia="Times New Roman" w:hAnsi="Calibri" w:cs="Calibri"/>
          <w:szCs w:val="22"/>
          <w:lang w:eastAsia="pl-PL"/>
        </w:rPr>
        <w:t>od wytwórni Wnioskodawcy 200 km)</w:t>
      </w:r>
      <w:r w:rsidRPr="00922453">
        <w:rPr>
          <w:szCs w:val="22"/>
        </w:rPr>
        <w:t>,</w:t>
      </w:r>
    </w:p>
    <w:p w14:paraId="7F7C32EF" w14:textId="70FDD41A" w:rsidR="00C764E5" w:rsidRPr="00922453" w:rsidRDefault="00405DE6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>s</w:t>
      </w:r>
      <w:r w:rsidR="00C764E5" w:rsidRPr="00922453">
        <w:rPr>
          <w:szCs w:val="22"/>
        </w:rPr>
        <w:t>tanowi</w:t>
      </w:r>
      <w:r w:rsidRPr="00922453">
        <w:rPr>
          <w:szCs w:val="22"/>
        </w:rPr>
        <w:t>ć</w:t>
      </w:r>
      <w:r w:rsidR="00C764E5" w:rsidRPr="00922453">
        <w:rPr>
          <w:szCs w:val="22"/>
        </w:rPr>
        <w:t xml:space="preserve"> </w:t>
      </w:r>
      <w:r w:rsidR="00517A99" w:rsidRPr="00922453">
        <w:rPr>
          <w:szCs w:val="22"/>
        </w:rPr>
        <w:t>niezabudowaną</w:t>
      </w:r>
      <w:r w:rsidR="00F908E8" w:rsidRPr="00922453">
        <w:rPr>
          <w:szCs w:val="22"/>
        </w:rPr>
        <w:t xml:space="preserve"> </w:t>
      </w:r>
      <w:r w:rsidR="00C764E5" w:rsidRPr="00922453">
        <w:rPr>
          <w:szCs w:val="22"/>
        </w:rPr>
        <w:t>działkę budowlaną w r</w:t>
      </w:r>
      <w:r w:rsidR="00922453">
        <w:rPr>
          <w:szCs w:val="22"/>
        </w:rPr>
        <w:t>ozumieniu ustawy o planowaniu i </w:t>
      </w:r>
      <w:r w:rsidR="00C764E5" w:rsidRPr="00922453">
        <w:rPr>
          <w:szCs w:val="22"/>
        </w:rPr>
        <w:t>zagospodarowaniu przestrzennym</w:t>
      </w:r>
      <w:r w:rsidRPr="00922453">
        <w:rPr>
          <w:szCs w:val="22"/>
        </w:rPr>
        <w:t>,</w:t>
      </w:r>
    </w:p>
    <w:p w14:paraId="10D569CB" w14:textId="695ACD7A" w:rsidR="37B90547" w:rsidRPr="00922453" w:rsidRDefault="00405DE6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rFonts w:eastAsiaTheme="minorEastAsia"/>
          <w:szCs w:val="22"/>
        </w:rPr>
      </w:pPr>
      <w:r w:rsidRPr="00922453">
        <w:rPr>
          <w:szCs w:val="22"/>
        </w:rPr>
        <w:t xml:space="preserve">posiadać </w:t>
      </w:r>
      <w:r w:rsidR="37B90547" w:rsidRPr="00922453">
        <w:rPr>
          <w:szCs w:val="22"/>
        </w:rPr>
        <w:t>pole powierzchni co najmniej</w:t>
      </w:r>
      <w:r w:rsidR="00C764E5" w:rsidRPr="00922453">
        <w:rPr>
          <w:szCs w:val="22"/>
        </w:rPr>
        <w:t xml:space="preserve"> </w:t>
      </w:r>
      <w:del w:id="1" w:author="Autor">
        <w:r w:rsidR="00C764E5" w:rsidRPr="00922453" w:rsidDel="00FB597F">
          <w:rPr>
            <w:szCs w:val="22"/>
          </w:rPr>
          <w:delText>3000</w:delText>
        </w:r>
        <w:r w:rsidR="37B90547" w:rsidRPr="00922453" w:rsidDel="00FB597F">
          <w:rPr>
            <w:szCs w:val="22"/>
          </w:rPr>
          <w:delText xml:space="preserve"> </w:delText>
        </w:r>
      </w:del>
      <w:ins w:id="2" w:author="Autor">
        <w:r w:rsidR="00FB597F">
          <w:rPr>
            <w:szCs w:val="22"/>
          </w:rPr>
          <w:t>4</w:t>
        </w:r>
        <w:r w:rsidR="00FB597F" w:rsidRPr="00922453">
          <w:rPr>
            <w:szCs w:val="22"/>
          </w:rPr>
          <w:t xml:space="preserve">000 </w:t>
        </w:r>
      </w:ins>
      <w:r w:rsidR="37B90547" w:rsidRPr="00922453">
        <w:rPr>
          <w:szCs w:val="22"/>
        </w:rPr>
        <w:t>m</w:t>
      </w:r>
      <w:r w:rsidR="37B90547" w:rsidRPr="00922453">
        <w:rPr>
          <w:szCs w:val="22"/>
          <w:vertAlign w:val="superscript"/>
        </w:rPr>
        <w:t>2</w:t>
      </w:r>
      <w:r w:rsidR="37B90547" w:rsidRPr="00922453">
        <w:rPr>
          <w:szCs w:val="22"/>
        </w:rPr>
        <w:t xml:space="preserve"> w przypadku</w:t>
      </w:r>
      <w:r w:rsidRPr="00922453">
        <w:rPr>
          <w:szCs w:val="22"/>
        </w:rPr>
        <w:t xml:space="preserve"> Nieruchomości Demonstracyjnej przeznaczonej na potrzeby budowy</w:t>
      </w:r>
      <w:r w:rsidR="37B90547" w:rsidRPr="00922453">
        <w:rPr>
          <w:szCs w:val="22"/>
        </w:rPr>
        <w:t xml:space="preserve"> </w:t>
      </w:r>
      <w:r w:rsidRPr="00922453">
        <w:rPr>
          <w:szCs w:val="22"/>
        </w:rPr>
        <w:t xml:space="preserve">Demonstratora Budownictwa Społecznego </w:t>
      </w:r>
      <w:r w:rsidR="001A7D69" w:rsidRPr="00922453">
        <w:rPr>
          <w:szCs w:val="22"/>
        </w:rPr>
        <w:t>(</w:t>
      </w:r>
      <w:r w:rsidRPr="00922453">
        <w:rPr>
          <w:szCs w:val="22"/>
        </w:rPr>
        <w:t>S</w:t>
      </w:r>
      <w:r w:rsidR="001A7D69" w:rsidRPr="00922453">
        <w:rPr>
          <w:szCs w:val="22"/>
        </w:rPr>
        <w:t>trumień 1) i </w:t>
      </w:r>
      <w:r w:rsidRPr="00922453">
        <w:rPr>
          <w:szCs w:val="22"/>
        </w:rPr>
        <w:t>o tożsamej powierzchni dla Demonstratora Budownictwa S</w:t>
      </w:r>
      <w:r w:rsidR="37B90547" w:rsidRPr="00922453">
        <w:rPr>
          <w:szCs w:val="22"/>
        </w:rPr>
        <w:t>enioralnego (</w:t>
      </w:r>
      <w:r w:rsidRPr="00922453">
        <w:rPr>
          <w:szCs w:val="22"/>
        </w:rPr>
        <w:t>S</w:t>
      </w:r>
      <w:r w:rsidR="37B90547" w:rsidRPr="00922453">
        <w:rPr>
          <w:szCs w:val="22"/>
        </w:rPr>
        <w:t>trumi</w:t>
      </w:r>
      <w:r w:rsidR="00917DD6" w:rsidRPr="00922453">
        <w:rPr>
          <w:szCs w:val="22"/>
        </w:rPr>
        <w:t>e</w:t>
      </w:r>
      <w:r w:rsidR="37B90547" w:rsidRPr="00922453">
        <w:rPr>
          <w:szCs w:val="22"/>
        </w:rPr>
        <w:t xml:space="preserve">ń 2) oraz co najmniej </w:t>
      </w:r>
      <w:r w:rsidR="00C764E5" w:rsidRPr="00922453">
        <w:rPr>
          <w:szCs w:val="22"/>
        </w:rPr>
        <w:t xml:space="preserve">1000 </w:t>
      </w:r>
      <w:r w:rsidR="37B90547" w:rsidRPr="00922453">
        <w:rPr>
          <w:szCs w:val="22"/>
        </w:rPr>
        <w:t>m</w:t>
      </w:r>
      <w:r w:rsidR="37B90547" w:rsidRPr="00922453">
        <w:rPr>
          <w:szCs w:val="22"/>
          <w:vertAlign w:val="superscript"/>
        </w:rPr>
        <w:t>2</w:t>
      </w:r>
      <w:r w:rsidR="37B90547" w:rsidRPr="00922453">
        <w:rPr>
          <w:szCs w:val="22"/>
        </w:rPr>
        <w:t xml:space="preserve"> </w:t>
      </w:r>
      <w:r w:rsidRPr="00922453">
        <w:rPr>
          <w:szCs w:val="22"/>
        </w:rPr>
        <w:t xml:space="preserve">powierzchni </w:t>
      </w:r>
      <w:r w:rsidR="37B90547" w:rsidRPr="00922453">
        <w:rPr>
          <w:szCs w:val="22"/>
        </w:rPr>
        <w:t xml:space="preserve">w przypadku </w:t>
      </w:r>
      <w:r w:rsidRPr="00922453">
        <w:rPr>
          <w:szCs w:val="22"/>
        </w:rPr>
        <w:t>Nieruchomości Demonstracyjnej przeznaczonej dla Demonstratora Budownictwa Jednorodzinnego</w:t>
      </w:r>
      <w:r w:rsidR="37B90547" w:rsidRPr="00922453">
        <w:rPr>
          <w:szCs w:val="22"/>
        </w:rPr>
        <w:t xml:space="preserve"> (</w:t>
      </w:r>
      <w:r w:rsidR="00C936B8" w:rsidRPr="00922453">
        <w:rPr>
          <w:szCs w:val="22"/>
        </w:rPr>
        <w:t xml:space="preserve">Strumień </w:t>
      </w:r>
      <w:r w:rsidR="37B90547" w:rsidRPr="00922453">
        <w:rPr>
          <w:szCs w:val="22"/>
        </w:rPr>
        <w:t>3)</w:t>
      </w:r>
      <w:r w:rsidR="00FC20EE" w:rsidRPr="00922453">
        <w:rPr>
          <w:szCs w:val="22"/>
        </w:rPr>
        <w:t>,</w:t>
      </w:r>
    </w:p>
    <w:p w14:paraId="2ED32362" w14:textId="2A81C8D8" w:rsidR="7ADD568B" w:rsidRPr="00922453" w:rsidRDefault="00D66B2E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posiadać </w:t>
      </w:r>
      <w:r w:rsidR="7ADD568B" w:rsidRPr="00922453">
        <w:rPr>
          <w:szCs w:val="22"/>
        </w:rPr>
        <w:t>co najmniej 40% powierzchni biologicznie czynn</w:t>
      </w:r>
      <w:r w:rsidR="00CA0793" w:rsidRPr="00922453">
        <w:rPr>
          <w:szCs w:val="22"/>
        </w:rPr>
        <w:t>ej</w:t>
      </w:r>
      <w:r w:rsidR="00C764E5" w:rsidRPr="00922453">
        <w:rPr>
          <w:szCs w:val="22"/>
        </w:rPr>
        <w:t xml:space="preserve"> (</w:t>
      </w:r>
      <w:r w:rsidR="00C764E5" w:rsidRPr="00922453">
        <w:rPr>
          <w:rStyle w:val="Domylnaczcionkaakapitu1"/>
          <w:color w:val="000000" w:themeColor="text1"/>
          <w:szCs w:val="22"/>
          <w:lang w:eastAsia="pl-PL"/>
        </w:rPr>
        <w:t xml:space="preserve">jeżeli w zapisach miejscowego planu zagospodarowania przestrzennego lub decyzji </w:t>
      </w:r>
      <w:r w:rsidR="007E084A" w:rsidRPr="00922453">
        <w:rPr>
          <w:rStyle w:val="Domylnaczcionkaakapitu1"/>
          <w:color w:val="000000" w:themeColor="text1"/>
          <w:szCs w:val="22"/>
          <w:lang w:eastAsia="pl-PL"/>
        </w:rPr>
        <w:t xml:space="preserve">o warunkach zabudowy </w:t>
      </w:r>
      <w:r w:rsidR="00C764E5" w:rsidRPr="00922453">
        <w:rPr>
          <w:rStyle w:val="Domylnaczcionkaakapitu1"/>
          <w:color w:val="000000" w:themeColor="text1"/>
          <w:szCs w:val="22"/>
          <w:lang w:eastAsia="pl-PL"/>
        </w:rPr>
        <w:t xml:space="preserve">zapisano wyższy współczynnik </w:t>
      </w:r>
      <w:r w:rsidR="007E084A" w:rsidRPr="00922453">
        <w:rPr>
          <w:rStyle w:val="Domylnaczcionkaakapitu1"/>
          <w:color w:val="000000" w:themeColor="text1"/>
          <w:szCs w:val="22"/>
          <w:lang w:eastAsia="pl-PL"/>
        </w:rPr>
        <w:t>powierzchni biologicznie czynnej („</w:t>
      </w:r>
      <w:r w:rsidR="00C764E5" w:rsidRPr="00922453">
        <w:rPr>
          <w:rStyle w:val="Domylnaczcionkaakapitu1"/>
          <w:color w:val="000000" w:themeColor="text1"/>
          <w:szCs w:val="22"/>
          <w:lang w:eastAsia="pl-PL"/>
        </w:rPr>
        <w:t>PBC</w:t>
      </w:r>
      <w:r w:rsidR="007E084A" w:rsidRPr="00922453">
        <w:rPr>
          <w:rStyle w:val="Domylnaczcionkaakapitu1"/>
          <w:color w:val="000000" w:themeColor="text1"/>
          <w:szCs w:val="22"/>
          <w:lang w:eastAsia="pl-PL"/>
        </w:rPr>
        <w:t>”)</w:t>
      </w:r>
      <w:r w:rsidR="00C764E5" w:rsidRPr="00922453">
        <w:rPr>
          <w:rStyle w:val="Domylnaczcionkaakapitu1"/>
          <w:color w:val="000000" w:themeColor="text1"/>
          <w:szCs w:val="22"/>
          <w:lang w:eastAsia="pl-PL"/>
        </w:rPr>
        <w:t xml:space="preserve">, </w:t>
      </w:r>
      <w:r w:rsidR="007E084A" w:rsidRPr="00922453">
        <w:rPr>
          <w:rStyle w:val="Domylnaczcionkaakapitu1"/>
          <w:color w:val="000000" w:themeColor="text1"/>
          <w:szCs w:val="22"/>
          <w:lang w:eastAsia="pl-PL"/>
        </w:rPr>
        <w:t xml:space="preserve">konieczne będzie stosowanie </w:t>
      </w:r>
      <w:r w:rsidR="00C764E5" w:rsidRPr="00922453">
        <w:rPr>
          <w:rStyle w:val="Domylnaczcionkaakapitu1"/>
          <w:color w:val="000000" w:themeColor="text1"/>
          <w:szCs w:val="22"/>
          <w:lang w:eastAsia="pl-PL"/>
        </w:rPr>
        <w:t>zapis</w:t>
      </w:r>
      <w:r w:rsidR="007E084A" w:rsidRPr="00922453">
        <w:rPr>
          <w:rStyle w:val="Domylnaczcionkaakapitu1"/>
          <w:color w:val="000000" w:themeColor="text1"/>
          <w:szCs w:val="22"/>
          <w:lang w:eastAsia="pl-PL"/>
        </w:rPr>
        <w:t>ów</w:t>
      </w:r>
      <w:r w:rsidR="00C764E5" w:rsidRPr="00922453">
        <w:rPr>
          <w:rStyle w:val="Domylnaczcionkaakapitu1"/>
          <w:color w:val="000000" w:themeColor="text1"/>
          <w:szCs w:val="22"/>
          <w:lang w:eastAsia="pl-PL"/>
        </w:rPr>
        <w:t xml:space="preserve"> tych aktów prawa miejscowego)</w:t>
      </w:r>
      <w:r w:rsidR="00FC20EE" w:rsidRPr="00922453">
        <w:rPr>
          <w:szCs w:val="22"/>
        </w:rPr>
        <w:t>,</w:t>
      </w:r>
    </w:p>
    <w:p w14:paraId="79FD1C71" w14:textId="3B471560" w:rsidR="000740C1" w:rsidRPr="00922453" w:rsidRDefault="007E084A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posiadać </w:t>
      </w:r>
      <w:r w:rsidR="00CA0793" w:rsidRPr="00922453">
        <w:rPr>
          <w:szCs w:val="22"/>
        </w:rPr>
        <w:t xml:space="preserve">regularny kształt i </w:t>
      </w:r>
      <w:r w:rsidR="000740C1" w:rsidRPr="00922453">
        <w:rPr>
          <w:szCs w:val="22"/>
        </w:rPr>
        <w:t xml:space="preserve">wymiary geometryczne umożliwiające montaż konstrukcji i pracę dźwigu </w:t>
      </w:r>
      <w:r w:rsidR="009369CC" w:rsidRPr="00922453">
        <w:rPr>
          <w:szCs w:val="22"/>
        </w:rPr>
        <w:t>oraz</w:t>
      </w:r>
      <w:r w:rsidR="00DD51A9" w:rsidRPr="00922453">
        <w:rPr>
          <w:szCs w:val="22"/>
        </w:rPr>
        <w:t xml:space="preserve"> </w:t>
      </w:r>
      <w:r w:rsidR="00CA0793" w:rsidRPr="00922453">
        <w:rPr>
          <w:szCs w:val="22"/>
        </w:rPr>
        <w:t>szerokość (mniejszy wymiar)</w:t>
      </w:r>
      <w:r w:rsidR="00DD51A9" w:rsidRPr="00922453">
        <w:rPr>
          <w:szCs w:val="22"/>
        </w:rPr>
        <w:t xml:space="preserve"> nie mniejsz</w:t>
      </w:r>
      <w:r w:rsidR="00CA0793" w:rsidRPr="00922453">
        <w:rPr>
          <w:szCs w:val="22"/>
        </w:rPr>
        <w:t>ą</w:t>
      </w:r>
      <w:r w:rsidR="00DD51A9" w:rsidRPr="00922453">
        <w:rPr>
          <w:szCs w:val="22"/>
        </w:rPr>
        <w:t xml:space="preserve"> niż </w:t>
      </w:r>
      <w:r w:rsidR="00CA0793" w:rsidRPr="00922453">
        <w:rPr>
          <w:szCs w:val="22"/>
        </w:rPr>
        <w:t>25</w:t>
      </w:r>
      <w:r w:rsidR="009308DD" w:rsidRPr="00922453">
        <w:rPr>
          <w:szCs w:val="22"/>
        </w:rPr>
        <w:t xml:space="preserve"> </w:t>
      </w:r>
      <w:r w:rsidR="009369CC" w:rsidRPr="00922453">
        <w:rPr>
          <w:szCs w:val="22"/>
        </w:rPr>
        <w:t xml:space="preserve">metrów </w:t>
      </w:r>
      <w:r w:rsidR="009308DD" w:rsidRPr="00922453">
        <w:rPr>
          <w:szCs w:val="22"/>
        </w:rPr>
        <w:t xml:space="preserve">w przypadku </w:t>
      </w:r>
      <w:r w:rsidR="00FC20EE" w:rsidRPr="00922453">
        <w:rPr>
          <w:szCs w:val="22"/>
        </w:rPr>
        <w:t xml:space="preserve">Nieruchomości Demonstracyjnej przeznaczonej dla Demonstratora Budownictwa Jednorodzinnego </w:t>
      </w:r>
      <w:r w:rsidR="009308DD" w:rsidRPr="00922453">
        <w:rPr>
          <w:szCs w:val="22"/>
        </w:rPr>
        <w:t>oraz</w:t>
      </w:r>
      <w:r w:rsidR="00146198" w:rsidRPr="00922453">
        <w:rPr>
          <w:szCs w:val="22"/>
        </w:rPr>
        <w:t xml:space="preserve"> </w:t>
      </w:r>
      <w:r w:rsidR="00C764E5" w:rsidRPr="00922453">
        <w:rPr>
          <w:szCs w:val="22"/>
        </w:rPr>
        <w:t>45</w:t>
      </w:r>
      <w:r w:rsidR="00DD51A9" w:rsidRPr="00922453">
        <w:rPr>
          <w:szCs w:val="22"/>
        </w:rPr>
        <w:t xml:space="preserve"> metrów </w:t>
      </w:r>
      <w:r w:rsidR="009308DD" w:rsidRPr="00922453">
        <w:rPr>
          <w:szCs w:val="22"/>
        </w:rPr>
        <w:t>w przypadku</w:t>
      </w:r>
      <w:r w:rsidR="00FC20EE" w:rsidRPr="00922453">
        <w:rPr>
          <w:szCs w:val="22"/>
        </w:rPr>
        <w:t xml:space="preserve"> Nieruchomości Demonstracyjnej przeznaczonej dla Demonstr</w:t>
      </w:r>
      <w:r w:rsidR="00D04C98" w:rsidRPr="00922453">
        <w:rPr>
          <w:szCs w:val="22"/>
        </w:rPr>
        <w:t>atora Budownictwa Społecznego i </w:t>
      </w:r>
      <w:r w:rsidR="00FC20EE" w:rsidRPr="00922453">
        <w:rPr>
          <w:szCs w:val="22"/>
        </w:rPr>
        <w:t>Senioralnego,</w:t>
      </w:r>
    </w:p>
    <w:p w14:paraId="60EC47C2" w14:textId="64F243A9" w:rsidR="000740C1" w:rsidRPr="00922453" w:rsidRDefault="00FC20EE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posiadać </w:t>
      </w:r>
      <w:r w:rsidR="220185AD" w:rsidRPr="00922453">
        <w:rPr>
          <w:szCs w:val="22"/>
        </w:rPr>
        <w:t xml:space="preserve">bezpośredni </w:t>
      </w:r>
      <w:r w:rsidR="000740C1" w:rsidRPr="00922453">
        <w:rPr>
          <w:szCs w:val="22"/>
        </w:rPr>
        <w:t xml:space="preserve">dostęp do drogi publicznej o nośności nawierzchni umożliwiającej wjazd dźwigu samojezdnego o </w:t>
      </w:r>
      <w:r w:rsidR="00206013" w:rsidRPr="00922453">
        <w:rPr>
          <w:szCs w:val="22"/>
        </w:rPr>
        <w:t>maksymalnej</w:t>
      </w:r>
      <w:r w:rsidR="00F018C0" w:rsidRPr="00922453">
        <w:rPr>
          <w:szCs w:val="22"/>
        </w:rPr>
        <w:t xml:space="preserve"> </w:t>
      </w:r>
      <w:r w:rsidR="000740C1" w:rsidRPr="00922453">
        <w:rPr>
          <w:szCs w:val="22"/>
        </w:rPr>
        <w:t xml:space="preserve">masie całkowitej </w:t>
      </w:r>
      <w:r w:rsidR="007A5DEA" w:rsidRPr="00922453">
        <w:rPr>
          <w:szCs w:val="22"/>
        </w:rPr>
        <w:t xml:space="preserve">do </w:t>
      </w:r>
      <w:r w:rsidR="00206013" w:rsidRPr="00922453">
        <w:rPr>
          <w:szCs w:val="22"/>
        </w:rPr>
        <w:t>4</w:t>
      </w:r>
      <w:r w:rsidR="000740C1" w:rsidRPr="00922453">
        <w:rPr>
          <w:szCs w:val="22"/>
        </w:rPr>
        <w:t xml:space="preserve">0 t z uwzględnieniem ładunku, </w:t>
      </w:r>
      <w:r w:rsidR="008E2BC0" w:rsidRPr="00922453">
        <w:rPr>
          <w:szCs w:val="22"/>
        </w:rPr>
        <w:t xml:space="preserve">zapewniającej </w:t>
      </w:r>
      <w:r w:rsidR="000740C1" w:rsidRPr="00922453">
        <w:rPr>
          <w:szCs w:val="22"/>
        </w:rPr>
        <w:t>dojazd bez przeszkód niemożliwych do demontażu z promieniami skrętu</w:t>
      </w:r>
      <w:r w:rsidR="001A7D69" w:rsidRPr="00922453">
        <w:rPr>
          <w:szCs w:val="22"/>
        </w:rPr>
        <w:t xml:space="preserve"> umożliwiającymi wjazd dźwigu i </w:t>
      </w:r>
      <w:r w:rsidR="000740C1" w:rsidRPr="00922453">
        <w:rPr>
          <w:szCs w:val="22"/>
        </w:rPr>
        <w:t>samochodów z naczepami o min. 15 m długości całkowitej oraz</w:t>
      </w:r>
      <w:r w:rsidR="00A57BA3" w:rsidRPr="00922453">
        <w:rPr>
          <w:szCs w:val="22"/>
        </w:rPr>
        <w:t xml:space="preserve"> min.</w:t>
      </w:r>
      <w:r w:rsidR="000740C1" w:rsidRPr="00922453">
        <w:rPr>
          <w:szCs w:val="22"/>
        </w:rPr>
        <w:t xml:space="preserve"> 4 m</w:t>
      </w:r>
      <w:r w:rsidR="008E2BC0" w:rsidRPr="00922453">
        <w:rPr>
          <w:szCs w:val="22"/>
        </w:rPr>
        <w:t xml:space="preserve"> szerokości całkowitej</w:t>
      </w:r>
      <w:r w:rsidRPr="00922453">
        <w:rPr>
          <w:szCs w:val="22"/>
        </w:rPr>
        <w:t>,</w:t>
      </w:r>
    </w:p>
    <w:p w14:paraId="1F7CF5C0" w14:textId="721E90F3" w:rsidR="000740C1" w:rsidRPr="00922453" w:rsidRDefault="00DE3C57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posiadać </w:t>
      </w:r>
      <w:r w:rsidR="00342081" w:rsidRPr="00922453">
        <w:rPr>
          <w:szCs w:val="22"/>
        </w:rPr>
        <w:t xml:space="preserve">proste </w:t>
      </w:r>
      <w:r w:rsidR="000740C1" w:rsidRPr="00922453">
        <w:rPr>
          <w:szCs w:val="22"/>
        </w:rPr>
        <w:t xml:space="preserve">warunki gruntowe umożliwiające bezpośrednie posadowienie obiektu </w:t>
      </w:r>
      <w:r w:rsidR="00FB4F39" w:rsidRPr="00922453">
        <w:rPr>
          <w:szCs w:val="22"/>
        </w:rPr>
        <w:t>(zgodni</w:t>
      </w:r>
      <w:r w:rsidR="000E12E7" w:rsidRPr="00922453">
        <w:rPr>
          <w:szCs w:val="22"/>
        </w:rPr>
        <w:t>e</w:t>
      </w:r>
      <w:r w:rsidR="00FB4F39" w:rsidRPr="00922453">
        <w:rPr>
          <w:szCs w:val="22"/>
        </w:rPr>
        <w:t xml:space="preserve"> z </w:t>
      </w:r>
      <w:r w:rsidR="00342081" w:rsidRPr="00922453">
        <w:rPr>
          <w:szCs w:val="22"/>
        </w:rPr>
        <w:t xml:space="preserve">I </w:t>
      </w:r>
      <w:r w:rsidR="00FB4F39" w:rsidRPr="00922453">
        <w:rPr>
          <w:szCs w:val="22"/>
        </w:rPr>
        <w:t xml:space="preserve">lub </w:t>
      </w:r>
      <w:r w:rsidR="00342081" w:rsidRPr="00922453">
        <w:rPr>
          <w:szCs w:val="22"/>
        </w:rPr>
        <w:t xml:space="preserve">II </w:t>
      </w:r>
      <w:r w:rsidR="00FB4F39" w:rsidRPr="00922453">
        <w:rPr>
          <w:szCs w:val="22"/>
        </w:rPr>
        <w:t xml:space="preserve">kategorią geotechniczną </w:t>
      </w:r>
      <w:r w:rsidR="00FB4F39" w:rsidRPr="00922453">
        <w:rPr>
          <w:color w:val="000000" w:themeColor="text1"/>
          <w:szCs w:val="22"/>
        </w:rPr>
        <w:t>obiektu</w:t>
      </w:r>
      <w:r w:rsidR="000E12E7" w:rsidRPr="00922453">
        <w:rPr>
          <w:color w:val="000000" w:themeColor="text1"/>
          <w:szCs w:val="22"/>
        </w:rPr>
        <w:t xml:space="preserve">; wymagane potwierdzenie profilem geologicznym </w:t>
      </w:r>
      <w:r w:rsidR="000E12E7" w:rsidRPr="00922453">
        <w:rPr>
          <w:color w:val="000000" w:themeColor="text1"/>
          <w:szCs w:val="22"/>
        </w:rPr>
        <w:lastRenderedPageBreak/>
        <w:t>z</w:t>
      </w:r>
      <w:r w:rsidR="00922453">
        <w:rPr>
          <w:color w:val="000000" w:themeColor="text1"/>
          <w:szCs w:val="22"/>
        </w:rPr>
        <w:t> </w:t>
      </w:r>
      <w:r w:rsidR="000E12E7" w:rsidRPr="00922453">
        <w:rPr>
          <w:color w:val="000000" w:themeColor="text1"/>
          <w:szCs w:val="22"/>
        </w:rPr>
        <w:t>zaznaczonym zwierciadłem wód gruntowych.</w:t>
      </w:r>
      <w:r w:rsidR="00FB4F39" w:rsidRPr="00922453">
        <w:rPr>
          <w:color w:val="000000" w:themeColor="text1"/>
          <w:szCs w:val="22"/>
        </w:rPr>
        <w:t xml:space="preserve">) </w:t>
      </w:r>
      <w:r w:rsidR="000740C1" w:rsidRPr="00922453">
        <w:rPr>
          <w:color w:val="000000" w:themeColor="text1"/>
          <w:szCs w:val="22"/>
        </w:rPr>
        <w:t xml:space="preserve">oraz </w:t>
      </w:r>
      <w:r w:rsidR="000740C1" w:rsidRPr="00922453">
        <w:rPr>
          <w:szCs w:val="22"/>
        </w:rPr>
        <w:t>posadowienie w gruncie instalacji OZE;</w:t>
      </w:r>
      <w:r w:rsidR="00DD51A9" w:rsidRPr="00922453">
        <w:rPr>
          <w:szCs w:val="22"/>
        </w:rPr>
        <w:t xml:space="preserve"> grunt </w:t>
      </w:r>
      <w:r w:rsidRPr="00922453">
        <w:rPr>
          <w:szCs w:val="22"/>
        </w:rPr>
        <w:t xml:space="preserve">będzie </w:t>
      </w:r>
      <w:r w:rsidR="00DD51A9" w:rsidRPr="00922453">
        <w:rPr>
          <w:szCs w:val="22"/>
        </w:rPr>
        <w:t>niewysadzinowy</w:t>
      </w:r>
      <w:r w:rsidR="00FC20EE" w:rsidRPr="00922453">
        <w:rPr>
          <w:szCs w:val="22"/>
        </w:rPr>
        <w:t>,</w:t>
      </w:r>
      <w:r w:rsidR="00DD51A9" w:rsidRPr="00922453">
        <w:rPr>
          <w:szCs w:val="22"/>
        </w:rPr>
        <w:t xml:space="preserve"> </w:t>
      </w:r>
    </w:p>
    <w:p w14:paraId="620F30A2" w14:textId="47997E9B" w:rsidR="3D4E5461" w:rsidRPr="00922453" w:rsidRDefault="00DE3C57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rFonts w:eastAsiaTheme="minorEastAsia"/>
          <w:szCs w:val="22"/>
        </w:rPr>
      </w:pPr>
      <w:r w:rsidRPr="00922453">
        <w:rPr>
          <w:szCs w:val="22"/>
        </w:rPr>
        <w:t>nie graniczyć</w:t>
      </w:r>
      <w:r w:rsidR="3D4E5461" w:rsidRPr="00922453">
        <w:rPr>
          <w:szCs w:val="22"/>
        </w:rPr>
        <w:t xml:space="preserve"> z </w:t>
      </w:r>
      <w:r w:rsidR="000E12E7" w:rsidRPr="00922453">
        <w:rPr>
          <w:szCs w:val="22"/>
        </w:rPr>
        <w:t xml:space="preserve">budynkami, </w:t>
      </w:r>
      <w:r w:rsidR="3D4E5461" w:rsidRPr="00922453">
        <w:rPr>
          <w:szCs w:val="22"/>
        </w:rPr>
        <w:t xml:space="preserve">obiektami </w:t>
      </w:r>
      <w:r w:rsidR="000E12E7" w:rsidRPr="00922453">
        <w:rPr>
          <w:szCs w:val="22"/>
        </w:rPr>
        <w:t xml:space="preserve">budowlanymi, budowlami lub przeszkodami terenowymi </w:t>
      </w:r>
      <w:r w:rsidR="3D4E5461" w:rsidRPr="00922453">
        <w:rPr>
          <w:szCs w:val="22"/>
        </w:rPr>
        <w:t xml:space="preserve">oddziaływującymi na </w:t>
      </w:r>
      <w:r w:rsidR="54FF79E1" w:rsidRPr="00922453">
        <w:rPr>
          <w:szCs w:val="22"/>
        </w:rPr>
        <w:t>działkę</w:t>
      </w:r>
      <w:r w:rsidR="00C764E5" w:rsidRPr="00922453">
        <w:rPr>
          <w:szCs w:val="22"/>
        </w:rPr>
        <w:t xml:space="preserve"> w sposób, który ograniczałby </w:t>
      </w:r>
      <w:r w:rsidR="00FB4F39" w:rsidRPr="00922453">
        <w:rPr>
          <w:szCs w:val="22"/>
        </w:rPr>
        <w:t>możliwości jej zabudowy (w szczególności warunek dotyczy z</w:t>
      </w:r>
      <w:r w:rsidR="00342081" w:rsidRPr="00922453">
        <w:rPr>
          <w:szCs w:val="22"/>
        </w:rPr>
        <w:t>a</w:t>
      </w:r>
      <w:r w:rsidR="00FB4F39" w:rsidRPr="00922453">
        <w:rPr>
          <w:szCs w:val="22"/>
        </w:rPr>
        <w:t>cienienia i przesłaniania</w:t>
      </w:r>
      <w:r w:rsidR="000E12E7" w:rsidRPr="00922453">
        <w:rPr>
          <w:szCs w:val="22"/>
        </w:rPr>
        <w:t>, ale również odprowadzania na nią wód opadowych itp.</w:t>
      </w:r>
      <w:r w:rsidR="00FB4F39" w:rsidRPr="00922453">
        <w:rPr>
          <w:szCs w:val="22"/>
        </w:rPr>
        <w:t>)</w:t>
      </w:r>
      <w:r w:rsidR="001A7D69" w:rsidRPr="00922453">
        <w:rPr>
          <w:szCs w:val="22"/>
        </w:rPr>
        <w:t xml:space="preserve"> i </w:t>
      </w:r>
      <w:r w:rsidR="00F8729D" w:rsidRPr="00922453">
        <w:rPr>
          <w:szCs w:val="22"/>
        </w:rPr>
        <w:t>pozyskiwania energii z OZE</w:t>
      </w:r>
      <w:r w:rsidR="00FC20EE" w:rsidRPr="00922453">
        <w:rPr>
          <w:szCs w:val="22"/>
        </w:rPr>
        <w:t>,</w:t>
      </w:r>
    </w:p>
    <w:p w14:paraId="4D2A5337" w14:textId="26EEB5AD" w:rsidR="00DD51A9" w:rsidRPr="00922453" w:rsidRDefault="00DE3C57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posiadać </w:t>
      </w:r>
      <w:r w:rsidR="00DD51A9" w:rsidRPr="00922453">
        <w:rPr>
          <w:szCs w:val="22"/>
        </w:rPr>
        <w:t xml:space="preserve">płaskie ukształtowanie terenu o spadku nie przekraczającym </w:t>
      </w:r>
      <w:r w:rsidR="00342081" w:rsidRPr="00922453">
        <w:rPr>
          <w:szCs w:val="22"/>
        </w:rPr>
        <w:t>5</w:t>
      </w:r>
      <w:r w:rsidR="00DD51A9" w:rsidRPr="00922453">
        <w:rPr>
          <w:szCs w:val="22"/>
        </w:rPr>
        <w:t>%</w:t>
      </w:r>
      <w:r w:rsidR="00FC20EE" w:rsidRPr="00922453">
        <w:rPr>
          <w:szCs w:val="22"/>
        </w:rPr>
        <w:t>,</w:t>
      </w:r>
    </w:p>
    <w:p w14:paraId="006D8C99" w14:textId="3F8778EF" w:rsidR="000740C1" w:rsidRPr="00922453" w:rsidRDefault="00DE3C57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>nie występować</w:t>
      </w:r>
      <w:r w:rsidR="00DD51A9" w:rsidRPr="00922453">
        <w:rPr>
          <w:szCs w:val="22"/>
        </w:rPr>
        <w:t xml:space="preserve"> na terenach zalewowych</w:t>
      </w:r>
      <w:r w:rsidR="00FC20EE" w:rsidRPr="00922453">
        <w:rPr>
          <w:szCs w:val="22"/>
        </w:rPr>
        <w:t>,</w:t>
      </w:r>
    </w:p>
    <w:p w14:paraId="30D80C40" w14:textId="70C98AE9" w:rsidR="00DD51A9" w:rsidRPr="00922453" w:rsidRDefault="00DE3C57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posiadać </w:t>
      </w:r>
      <w:r w:rsidR="00DD51A9" w:rsidRPr="00922453">
        <w:rPr>
          <w:szCs w:val="22"/>
        </w:rPr>
        <w:t>poziom zwierciadła wód gruntowych wykluczający podtopienia</w:t>
      </w:r>
      <w:r w:rsidR="000E12E7" w:rsidRPr="00922453">
        <w:rPr>
          <w:szCs w:val="22"/>
        </w:rPr>
        <w:t xml:space="preserve">, </w:t>
      </w:r>
      <w:r w:rsidR="00D1512A" w:rsidRPr="00922453">
        <w:rPr>
          <w:szCs w:val="22"/>
        </w:rPr>
        <w:t xml:space="preserve">nie wyżej niż </w:t>
      </w:r>
      <w:r w:rsidR="00342081" w:rsidRPr="00922453">
        <w:rPr>
          <w:szCs w:val="22"/>
        </w:rPr>
        <w:t>2</w:t>
      </w:r>
      <w:r w:rsidR="000E12E7" w:rsidRPr="00922453">
        <w:rPr>
          <w:szCs w:val="22"/>
        </w:rPr>
        <w:t xml:space="preserve"> m p</w:t>
      </w:r>
      <w:r w:rsidR="00917DD6" w:rsidRPr="00922453">
        <w:rPr>
          <w:szCs w:val="22"/>
        </w:rPr>
        <w:t xml:space="preserve">od </w:t>
      </w:r>
      <w:r w:rsidR="000E12E7" w:rsidRPr="00922453">
        <w:rPr>
          <w:szCs w:val="22"/>
        </w:rPr>
        <w:t>p</w:t>
      </w:r>
      <w:r w:rsidR="00917DD6" w:rsidRPr="00922453">
        <w:rPr>
          <w:szCs w:val="22"/>
        </w:rPr>
        <w:t xml:space="preserve">oziomem </w:t>
      </w:r>
      <w:r w:rsidR="000E12E7" w:rsidRPr="00922453">
        <w:rPr>
          <w:szCs w:val="22"/>
        </w:rPr>
        <w:t>t</w:t>
      </w:r>
      <w:r w:rsidR="00917DD6" w:rsidRPr="00922453">
        <w:rPr>
          <w:szCs w:val="22"/>
        </w:rPr>
        <w:t>erenu</w:t>
      </w:r>
      <w:r w:rsidR="00D87567" w:rsidRPr="00922453">
        <w:rPr>
          <w:szCs w:val="22"/>
        </w:rPr>
        <w:t>; wymagane potwierdzenie profilem geologicznym z zaznaczonym zwierciadłem wód gruntowych</w:t>
      </w:r>
      <w:r w:rsidR="00FC20EE" w:rsidRPr="00922453">
        <w:rPr>
          <w:szCs w:val="22"/>
        </w:rPr>
        <w:t>,</w:t>
      </w:r>
    </w:p>
    <w:p w14:paraId="5ACB03E2" w14:textId="70EE7095" w:rsidR="007E1A65" w:rsidRPr="00922453" w:rsidRDefault="00C764E5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objęta zapisami </w:t>
      </w:r>
      <w:r w:rsidR="00CD13B8" w:rsidRPr="00922453">
        <w:rPr>
          <w:szCs w:val="22"/>
        </w:rPr>
        <w:t>m</w:t>
      </w:r>
      <w:r w:rsidR="007E1A65" w:rsidRPr="00922453">
        <w:rPr>
          <w:szCs w:val="22"/>
        </w:rPr>
        <w:t>iejscow</w:t>
      </w:r>
      <w:r w:rsidRPr="00922453">
        <w:rPr>
          <w:szCs w:val="22"/>
        </w:rPr>
        <w:t xml:space="preserve">ego </w:t>
      </w:r>
      <w:r w:rsidR="007E1A65" w:rsidRPr="00922453">
        <w:rPr>
          <w:szCs w:val="22"/>
        </w:rPr>
        <w:t>plan</w:t>
      </w:r>
      <w:r w:rsidRPr="00922453">
        <w:rPr>
          <w:szCs w:val="22"/>
        </w:rPr>
        <w:t>u</w:t>
      </w:r>
      <w:r w:rsidR="007E1A65" w:rsidRPr="00922453">
        <w:rPr>
          <w:szCs w:val="22"/>
        </w:rPr>
        <w:t xml:space="preserve"> zagospodarowania </w:t>
      </w:r>
      <w:r w:rsidR="00D87567" w:rsidRPr="00922453">
        <w:rPr>
          <w:szCs w:val="22"/>
        </w:rPr>
        <w:t>przestrzennego lub decyzj</w:t>
      </w:r>
      <w:r w:rsidRPr="00922453">
        <w:rPr>
          <w:szCs w:val="22"/>
        </w:rPr>
        <w:t>i</w:t>
      </w:r>
      <w:r w:rsidR="00D87567" w:rsidRPr="00922453">
        <w:rPr>
          <w:szCs w:val="22"/>
        </w:rPr>
        <w:t xml:space="preserve"> o warunkach zabudowy</w:t>
      </w:r>
      <w:r w:rsidRPr="00922453">
        <w:rPr>
          <w:szCs w:val="22"/>
        </w:rPr>
        <w:t>, które pozwalają na</w:t>
      </w:r>
      <w:r w:rsidR="007E1A65" w:rsidRPr="00922453">
        <w:rPr>
          <w:szCs w:val="22"/>
        </w:rPr>
        <w:t xml:space="preserve"> wzniesienie obiektu do 3 kondygnacji nadziemnych </w:t>
      </w:r>
      <w:r w:rsidR="00917DD6" w:rsidRPr="00922453">
        <w:rPr>
          <w:szCs w:val="22"/>
        </w:rPr>
        <w:t>o łącznej wysokości</w:t>
      </w:r>
      <w:r w:rsidR="00901CFE" w:rsidRPr="00922453">
        <w:rPr>
          <w:szCs w:val="22"/>
        </w:rPr>
        <w:t>:</w:t>
      </w:r>
      <w:r w:rsidR="00917DD6" w:rsidRPr="00922453">
        <w:rPr>
          <w:szCs w:val="22"/>
        </w:rPr>
        <w:t xml:space="preserve"> </w:t>
      </w:r>
      <w:r w:rsidR="007E1A65" w:rsidRPr="00922453">
        <w:rPr>
          <w:szCs w:val="22"/>
        </w:rPr>
        <w:t xml:space="preserve">do 15 m w przypadku </w:t>
      </w:r>
      <w:r w:rsidR="00DE3C57" w:rsidRPr="00922453">
        <w:rPr>
          <w:szCs w:val="22"/>
        </w:rPr>
        <w:t>Demonstratora Budownictwa Społecznego</w:t>
      </w:r>
      <w:r w:rsidR="00901CFE" w:rsidRPr="00922453">
        <w:rPr>
          <w:szCs w:val="22"/>
        </w:rPr>
        <w:t>;</w:t>
      </w:r>
      <w:r w:rsidR="00833934" w:rsidRPr="00922453">
        <w:rPr>
          <w:szCs w:val="22"/>
        </w:rPr>
        <w:t xml:space="preserve"> </w:t>
      </w:r>
      <w:r w:rsidR="007E1A65" w:rsidRPr="00922453">
        <w:rPr>
          <w:szCs w:val="22"/>
        </w:rPr>
        <w:t xml:space="preserve">do 2 kondygnacji nadziemnych </w:t>
      </w:r>
      <w:r w:rsidR="003367FC" w:rsidRPr="00922453">
        <w:rPr>
          <w:szCs w:val="22"/>
        </w:rPr>
        <w:t xml:space="preserve">o łącznej wysokości </w:t>
      </w:r>
      <w:r w:rsidR="007E1A65" w:rsidRPr="00922453">
        <w:rPr>
          <w:szCs w:val="22"/>
        </w:rPr>
        <w:t xml:space="preserve">do 10 m w przypadku </w:t>
      </w:r>
      <w:r w:rsidR="00DE3C57" w:rsidRPr="00922453">
        <w:rPr>
          <w:szCs w:val="22"/>
        </w:rPr>
        <w:t>Demonstratora Budownictwa Senioralnego</w:t>
      </w:r>
      <w:r w:rsidR="00901CFE" w:rsidRPr="00922453">
        <w:rPr>
          <w:szCs w:val="22"/>
        </w:rPr>
        <w:t xml:space="preserve">; do 2 kondygnacji o łącznej wysokości do 10 m w przypadku </w:t>
      </w:r>
      <w:r w:rsidR="00DE3C57" w:rsidRPr="00922453">
        <w:rPr>
          <w:szCs w:val="22"/>
        </w:rPr>
        <w:t>Demonstratora Budownictwa Jednorodzinnego</w:t>
      </w:r>
      <w:r w:rsidR="00FC20EE" w:rsidRPr="00922453">
        <w:rPr>
          <w:szCs w:val="22"/>
        </w:rPr>
        <w:t>,</w:t>
      </w:r>
    </w:p>
    <w:p w14:paraId="0B3EE5B8" w14:textId="7A226FF8" w:rsidR="007E1A65" w:rsidRPr="00922453" w:rsidRDefault="00DE3C57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znajdować </w:t>
      </w:r>
      <w:r w:rsidR="00C764E5" w:rsidRPr="00922453">
        <w:rPr>
          <w:szCs w:val="22"/>
        </w:rPr>
        <w:t xml:space="preserve">się w zasięgu sieci </w:t>
      </w:r>
      <w:r w:rsidR="007E1A65" w:rsidRPr="00922453">
        <w:rPr>
          <w:szCs w:val="22"/>
        </w:rPr>
        <w:t>infrastruktury technicznej umożliwiając</w:t>
      </w:r>
      <w:r w:rsidR="00C764E5" w:rsidRPr="00922453">
        <w:rPr>
          <w:szCs w:val="22"/>
        </w:rPr>
        <w:t>ych</w:t>
      </w:r>
      <w:r w:rsidR="00922453">
        <w:rPr>
          <w:szCs w:val="22"/>
        </w:rPr>
        <w:t xml:space="preserve"> prawidłowe i </w:t>
      </w:r>
      <w:r w:rsidR="007E1A65" w:rsidRPr="00922453">
        <w:rPr>
          <w:szCs w:val="22"/>
        </w:rPr>
        <w:t xml:space="preserve">racjonalne korzystanie z budynków i urządzeń położonych w obrębie </w:t>
      </w:r>
      <w:r w:rsidRPr="00922453">
        <w:rPr>
          <w:szCs w:val="22"/>
        </w:rPr>
        <w:t>Nieruchomości Demonstracyjnej</w:t>
      </w:r>
      <w:r w:rsidR="00FC20EE" w:rsidRPr="00922453">
        <w:rPr>
          <w:szCs w:val="22"/>
        </w:rPr>
        <w:t>,</w:t>
      </w:r>
    </w:p>
    <w:p w14:paraId="1266B700" w14:textId="1CF7A98E" w:rsidR="007E1A65" w:rsidRPr="00922453" w:rsidRDefault="003730A5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poza ww. </w:t>
      </w:r>
      <w:r w:rsidR="007E1A65" w:rsidRPr="00922453">
        <w:rPr>
          <w:szCs w:val="22"/>
        </w:rPr>
        <w:t>terenem przewidzianym pod powierzchnię biologicznie czynną</w:t>
      </w:r>
      <w:r w:rsidRPr="00922453">
        <w:rPr>
          <w:szCs w:val="22"/>
        </w:rPr>
        <w:t>,</w:t>
      </w:r>
      <w:r w:rsidR="007E1A65" w:rsidRPr="00922453">
        <w:rPr>
          <w:szCs w:val="22"/>
        </w:rPr>
        <w:t xml:space="preserve"> nie zawiera</w:t>
      </w:r>
      <w:r w:rsidRPr="00922453">
        <w:rPr>
          <w:szCs w:val="22"/>
        </w:rPr>
        <w:t>ć</w:t>
      </w:r>
      <w:r w:rsidR="007E1A65" w:rsidRPr="00922453">
        <w:rPr>
          <w:szCs w:val="22"/>
        </w:rPr>
        <w:t xml:space="preserve"> pomników przyrody zgodnie z art. 40 ust. 1 ustawy</w:t>
      </w:r>
      <w:r w:rsidRPr="00922453">
        <w:rPr>
          <w:szCs w:val="22"/>
        </w:rPr>
        <w:t xml:space="preserve"> z dnia 16 kwietnia 2004 r.</w:t>
      </w:r>
      <w:r w:rsidR="007E1A65" w:rsidRPr="00922453">
        <w:rPr>
          <w:szCs w:val="22"/>
        </w:rPr>
        <w:t xml:space="preserve"> o ochronie przyrody</w:t>
      </w:r>
      <w:r w:rsidR="00FC20EE" w:rsidRPr="00922453">
        <w:rPr>
          <w:szCs w:val="22"/>
        </w:rPr>
        <w:t>,</w:t>
      </w:r>
    </w:p>
    <w:p w14:paraId="07722797" w14:textId="372763DC" w:rsidR="00DB0A51" w:rsidRPr="00922453" w:rsidRDefault="001031C2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nie </w:t>
      </w:r>
      <w:r w:rsidR="00DB0A51" w:rsidRPr="00922453">
        <w:rPr>
          <w:szCs w:val="22"/>
        </w:rPr>
        <w:t>wymaga</w:t>
      </w:r>
      <w:r w:rsidRPr="00922453">
        <w:rPr>
          <w:szCs w:val="22"/>
        </w:rPr>
        <w:t>ć</w:t>
      </w:r>
      <w:r w:rsidR="00DB0A51" w:rsidRPr="00922453">
        <w:rPr>
          <w:szCs w:val="22"/>
        </w:rPr>
        <w:t xml:space="preserve"> </w:t>
      </w:r>
      <w:r w:rsidR="003367FC" w:rsidRPr="00922453">
        <w:rPr>
          <w:szCs w:val="22"/>
        </w:rPr>
        <w:t xml:space="preserve">do zabudowy </w:t>
      </w:r>
      <w:r w:rsidR="00565E48" w:rsidRPr="00922453">
        <w:rPr>
          <w:szCs w:val="22"/>
        </w:rPr>
        <w:t xml:space="preserve">wydania </w:t>
      </w:r>
      <w:r w:rsidR="00DB0A51" w:rsidRPr="00922453">
        <w:rPr>
          <w:szCs w:val="22"/>
        </w:rPr>
        <w:t>decyzji o środowiskowych uwarunkowaniach</w:t>
      </w:r>
      <w:r w:rsidR="00FC20EE" w:rsidRPr="00922453">
        <w:rPr>
          <w:szCs w:val="22"/>
        </w:rPr>
        <w:t>,</w:t>
      </w:r>
    </w:p>
    <w:p w14:paraId="2B82C24A" w14:textId="0AB7D78C" w:rsidR="00FB4F39" w:rsidRPr="00922453" w:rsidRDefault="001031C2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bookmarkStart w:id="3" w:name="_Hlk53151866"/>
      <w:bookmarkEnd w:id="3"/>
      <w:r w:rsidRPr="00922453">
        <w:rPr>
          <w:szCs w:val="22"/>
        </w:rPr>
        <w:t xml:space="preserve">nie znajdować </w:t>
      </w:r>
      <w:r w:rsidR="00FB4F39" w:rsidRPr="00922453">
        <w:rPr>
          <w:szCs w:val="22"/>
        </w:rPr>
        <w:t>się w strefach uciążliwości (hałas, drgania itd., oddziaływanie sieci elektromagnetycznych, sieci infrastruktury elektrycznej, gazociągów itd.)</w:t>
      </w:r>
      <w:r w:rsidR="00FC20EE" w:rsidRPr="00922453">
        <w:rPr>
          <w:szCs w:val="22"/>
        </w:rPr>
        <w:t>,</w:t>
      </w:r>
    </w:p>
    <w:p w14:paraId="46709521" w14:textId="47FA99BE" w:rsidR="22DC7FBE" w:rsidRPr="00922453" w:rsidRDefault="001031C2" w:rsidP="0010754C">
      <w:pPr>
        <w:pStyle w:val="Akapitzlist"/>
        <w:numPr>
          <w:ilvl w:val="0"/>
          <w:numId w:val="37"/>
        </w:numPr>
        <w:spacing w:line="259" w:lineRule="auto"/>
        <w:ind w:left="567" w:hanging="425"/>
        <w:rPr>
          <w:szCs w:val="22"/>
        </w:rPr>
      </w:pPr>
      <w:r w:rsidRPr="00922453">
        <w:rPr>
          <w:szCs w:val="22"/>
        </w:rPr>
        <w:t xml:space="preserve">umożliwiać </w:t>
      </w:r>
      <w:r w:rsidR="4A54438D" w:rsidRPr="00922453">
        <w:rPr>
          <w:szCs w:val="22"/>
        </w:rPr>
        <w:t xml:space="preserve">usytuowanie </w:t>
      </w:r>
      <w:r w:rsidRPr="00922453">
        <w:rPr>
          <w:szCs w:val="22"/>
        </w:rPr>
        <w:t xml:space="preserve">Demonstratora </w:t>
      </w:r>
      <w:r w:rsidR="003F4241" w:rsidRPr="00922453">
        <w:rPr>
          <w:szCs w:val="22"/>
        </w:rPr>
        <w:t xml:space="preserve">pozwalające na optymalne wykorzystanie światła słonecznego na potrzeby nasłonecznienia pomieszczeń i bilansowania energii </w:t>
      </w:r>
      <w:r w:rsidR="00833934" w:rsidRPr="00922453">
        <w:rPr>
          <w:szCs w:val="22"/>
        </w:rPr>
        <w:t>do ogrzewania</w:t>
      </w:r>
      <w:r w:rsidR="4A54438D" w:rsidRPr="00922453">
        <w:rPr>
          <w:szCs w:val="22"/>
        </w:rPr>
        <w:t>.</w:t>
      </w:r>
    </w:p>
    <w:p w14:paraId="4F8BF8FA" w14:textId="5B37B096" w:rsidR="00C2385C" w:rsidRPr="00922453" w:rsidRDefault="0095655A" w:rsidP="0010754C">
      <w:pPr>
        <w:spacing w:before="120" w:after="120" w:line="259" w:lineRule="auto"/>
        <w:rPr>
          <w:rFonts w:ascii="Times New Roman" w:hAnsi="Times New Roman" w:cs="Times New Roman"/>
          <w:szCs w:val="22"/>
        </w:rPr>
      </w:pPr>
      <w:r w:rsidRPr="00922453">
        <w:rPr>
          <w:szCs w:val="22"/>
        </w:rPr>
        <w:t xml:space="preserve">Na potrzeby składania oferty </w:t>
      </w:r>
      <w:r w:rsidR="001031C2" w:rsidRPr="00922453">
        <w:rPr>
          <w:szCs w:val="22"/>
        </w:rPr>
        <w:t xml:space="preserve">Wnioskodawca </w:t>
      </w:r>
      <w:r w:rsidRPr="00922453">
        <w:rPr>
          <w:szCs w:val="22"/>
        </w:rPr>
        <w:t>przygotowuje swoją koncepcję na baz</w:t>
      </w:r>
      <w:r w:rsidR="00B24A92" w:rsidRPr="00922453">
        <w:rPr>
          <w:szCs w:val="22"/>
        </w:rPr>
        <w:t>ie informacji podanych</w:t>
      </w:r>
      <w:r w:rsidRPr="00922453">
        <w:rPr>
          <w:szCs w:val="22"/>
        </w:rPr>
        <w:t xml:space="preserve"> powyżej, natomiast po podaniu konkretnej lokalizacji </w:t>
      </w:r>
      <w:r w:rsidR="001031C2" w:rsidRPr="00922453">
        <w:rPr>
          <w:szCs w:val="22"/>
        </w:rPr>
        <w:t xml:space="preserve">Nieruchomości Demonstracyjnej </w:t>
      </w:r>
      <w:r w:rsidRPr="00922453">
        <w:rPr>
          <w:szCs w:val="22"/>
        </w:rPr>
        <w:t xml:space="preserve">dokonuje adaptacji koncepcji do konkretnego miejsca. </w:t>
      </w:r>
      <w:r w:rsidR="70609D86" w:rsidRPr="00922453">
        <w:rPr>
          <w:szCs w:val="22"/>
        </w:rPr>
        <w:t xml:space="preserve">Po wyborze </w:t>
      </w:r>
      <w:r w:rsidR="18ECCED4" w:rsidRPr="00922453">
        <w:rPr>
          <w:szCs w:val="22"/>
        </w:rPr>
        <w:t xml:space="preserve">konkretnej lokalizacji </w:t>
      </w:r>
      <w:r w:rsidR="001031C2" w:rsidRPr="00922453">
        <w:rPr>
          <w:szCs w:val="22"/>
        </w:rPr>
        <w:t xml:space="preserve">Nieruchomości Demonstracyjnej </w:t>
      </w:r>
      <w:r w:rsidR="18ECCED4" w:rsidRPr="00922453">
        <w:rPr>
          <w:szCs w:val="22"/>
        </w:rPr>
        <w:t>należy uwzględnić</w:t>
      </w:r>
      <w:r w:rsidR="003C2C2B" w:rsidRPr="00922453">
        <w:rPr>
          <w:szCs w:val="22"/>
        </w:rPr>
        <w:t xml:space="preserve"> w projekcie zagospodarowania działki</w:t>
      </w:r>
      <w:r w:rsidR="3CAFEC89" w:rsidRPr="00922453">
        <w:rPr>
          <w:szCs w:val="22"/>
        </w:rPr>
        <w:t xml:space="preserve">, </w:t>
      </w:r>
      <w:r w:rsidR="18ECCED4" w:rsidRPr="00922453">
        <w:rPr>
          <w:szCs w:val="22"/>
        </w:rPr>
        <w:t xml:space="preserve">w szczególności </w:t>
      </w:r>
      <w:r w:rsidR="4EF76DBB" w:rsidRPr="00922453">
        <w:rPr>
          <w:szCs w:val="22"/>
        </w:rPr>
        <w:t>wymagania związane z</w:t>
      </w:r>
      <w:r w:rsidR="3B395FCB" w:rsidRPr="00922453">
        <w:rPr>
          <w:szCs w:val="22"/>
        </w:rPr>
        <w:t>:</w:t>
      </w:r>
      <w:r w:rsidR="18ECCED4" w:rsidRPr="00922453">
        <w:rPr>
          <w:szCs w:val="22"/>
        </w:rPr>
        <w:t xml:space="preserve"> </w:t>
      </w:r>
      <w:r w:rsidR="6B167D07" w:rsidRPr="00922453">
        <w:rPr>
          <w:szCs w:val="22"/>
        </w:rPr>
        <w:t xml:space="preserve">dostępem do drogi pożarowej, </w:t>
      </w:r>
      <w:r w:rsidR="18ECCED4" w:rsidRPr="00922453">
        <w:rPr>
          <w:szCs w:val="22"/>
        </w:rPr>
        <w:t>lini</w:t>
      </w:r>
      <w:r w:rsidR="5E19456E" w:rsidRPr="00922453">
        <w:rPr>
          <w:szCs w:val="22"/>
        </w:rPr>
        <w:t>ą</w:t>
      </w:r>
      <w:r w:rsidR="18ECCED4" w:rsidRPr="00922453">
        <w:rPr>
          <w:szCs w:val="22"/>
        </w:rPr>
        <w:t xml:space="preserve"> zabudowy</w:t>
      </w:r>
      <w:r w:rsidR="2DAB80EE" w:rsidRPr="00922453">
        <w:rPr>
          <w:szCs w:val="22"/>
        </w:rPr>
        <w:t xml:space="preserve">, </w:t>
      </w:r>
      <w:r w:rsidR="18ECCED4" w:rsidRPr="00922453">
        <w:rPr>
          <w:szCs w:val="22"/>
        </w:rPr>
        <w:t>odległoś</w:t>
      </w:r>
      <w:r w:rsidR="4224E6ED" w:rsidRPr="00922453">
        <w:rPr>
          <w:szCs w:val="22"/>
        </w:rPr>
        <w:t>cią</w:t>
      </w:r>
      <w:r w:rsidR="18ECCED4" w:rsidRPr="00922453">
        <w:rPr>
          <w:szCs w:val="22"/>
        </w:rPr>
        <w:t xml:space="preserve"> od istniejącej infrastruktury technicznej</w:t>
      </w:r>
      <w:r w:rsidR="1448386A" w:rsidRPr="00922453">
        <w:rPr>
          <w:szCs w:val="22"/>
        </w:rPr>
        <w:t>,</w:t>
      </w:r>
      <w:r w:rsidR="2FBB13D2" w:rsidRPr="00922453">
        <w:rPr>
          <w:szCs w:val="22"/>
        </w:rPr>
        <w:t xml:space="preserve"> granicą lasu oraz</w:t>
      </w:r>
      <w:r w:rsidR="1448386A" w:rsidRPr="00922453">
        <w:rPr>
          <w:szCs w:val="22"/>
        </w:rPr>
        <w:t xml:space="preserve"> </w:t>
      </w:r>
      <w:r w:rsidR="18ECCED4" w:rsidRPr="00922453">
        <w:rPr>
          <w:szCs w:val="22"/>
        </w:rPr>
        <w:t>rodzaj</w:t>
      </w:r>
      <w:r w:rsidR="5DA0BA63" w:rsidRPr="00922453">
        <w:rPr>
          <w:szCs w:val="22"/>
        </w:rPr>
        <w:t>em</w:t>
      </w:r>
      <w:r w:rsidR="18ECCED4" w:rsidRPr="00922453">
        <w:rPr>
          <w:szCs w:val="22"/>
        </w:rPr>
        <w:t xml:space="preserve"> zabudowy na działkach sąsiednich </w:t>
      </w:r>
      <w:r w:rsidR="75E1C768" w:rsidRPr="00922453">
        <w:rPr>
          <w:szCs w:val="22"/>
        </w:rPr>
        <w:t>pod kątem</w:t>
      </w:r>
      <w:r w:rsidR="0AA9E47A" w:rsidRPr="00922453">
        <w:rPr>
          <w:szCs w:val="22"/>
        </w:rPr>
        <w:t xml:space="preserve"> m.in.</w:t>
      </w:r>
      <w:r w:rsidR="75E1C768" w:rsidRPr="00922453">
        <w:rPr>
          <w:szCs w:val="22"/>
        </w:rPr>
        <w:t xml:space="preserve"> </w:t>
      </w:r>
      <w:r w:rsidR="18ECCED4" w:rsidRPr="00922453">
        <w:rPr>
          <w:szCs w:val="22"/>
        </w:rPr>
        <w:t>rozprzestrzeniani</w:t>
      </w:r>
      <w:r w:rsidR="3B15AA2A" w:rsidRPr="00922453">
        <w:rPr>
          <w:szCs w:val="22"/>
        </w:rPr>
        <w:t>a</w:t>
      </w:r>
      <w:r w:rsidR="18ECCED4" w:rsidRPr="00922453">
        <w:rPr>
          <w:szCs w:val="22"/>
        </w:rPr>
        <w:t xml:space="preserve"> </w:t>
      </w:r>
      <w:r w:rsidR="001031C2" w:rsidRPr="00922453">
        <w:rPr>
          <w:szCs w:val="22"/>
        </w:rPr>
        <w:t xml:space="preserve">się </w:t>
      </w:r>
      <w:r w:rsidR="18ECCED4" w:rsidRPr="00922453">
        <w:rPr>
          <w:szCs w:val="22"/>
        </w:rPr>
        <w:t>ognia</w:t>
      </w:r>
      <w:r w:rsidR="4F6D578A" w:rsidRPr="00922453">
        <w:rPr>
          <w:szCs w:val="22"/>
        </w:rPr>
        <w:t>.</w:t>
      </w:r>
      <w:r w:rsidR="09327B14" w:rsidRPr="00922453">
        <w:rPr>
          <w:szCs w:val="22"/>
        </w:rPr>
        <w:t xml:space="preserve"> Wszystkie wymagania należy uwzględnić zgodnie z zapisami </w:t>
      </w:r>
      <w:r w:rsidR="00917DD6" w:rsidRPr="00922453">
        <w:rPr>
          <w:szCs w:val="22"/>
        </w:rPr>
        <w:t>m</w:t>
      </w:r>
      <w:r w:rsidR="09327B14" w:rsidRPr="00922453">
        <w:rPr>
          <w:szCs w:val="22"/>
        </w:rPr>
        <w:t xml:space="preserve">iejscowego </w:t>
      </w:r>
      <w:r w:rsidR="00917DD6" w:rsidRPr="00922453">
        <w:rPr>
          <w:szCs w:val="22"/>
        </w:rPr>
        <w:t>p</w:t>
      </w:r>
      <w:r w:rsidR="09327B14" w:rsidRPr="00922453">
        <w:rPr>
          <w:szCs w:val="22"/>
        </w:rPr>
        <w:t xml:space="preserve">lanu </w:t>
      </w:r>
      <w:r w:rsidR="00917DD6" w:rsidRPr="00922453">
        <w:rPr>
          <w:szCs w:val="22"/>
        </w:rPr>
        <w:t>z</w:t>
      </w:r>
      <w:r w:rsidR="09327B14" w:rsidRPr="00922453">
        <w:rPr>
          <w:szCs w:val="22"/>
        </w:rPr>
        <w:t xml:space="preserve">agospodarowania </w:t>
      </w:r>
      <w:r w:rsidR="00917DD6" w:rsidRPr="00922453">
        <w:rPr>
          <w:szCs w:val="22"/>
        </w:rPr>
        <w:t>p</w:t>
      </w:r>
      <w:r w:rsidR="09327B14" w:rsidRPr="00922453">
        <w:rPr>
          <w:szCs w:val="22"/>
        </w:rPr>
        <w:t xml:space="preserve">rzestrzennego lub </w:t>
      </w:r>
      <w:r w:rsidR="00917DD6" w:rsidRPr="00922453">
        <w:rPr>
          <w:szCs w:val="22"/>
        </w:rPr>
        <w:t>decyzji o w</w:t>
      </w:r>
      <w:r w:rsidR="09327B14" w:rsidRPr="00922453">
        <w:rPr>
          <w:szCs w:val="22"/>
        </w:rPr>
        <w:t>arunka</w:t>
      </w:r>
      <w:r w:rsidR="00917DD6" w:rsidRPr="00922453">
        <w:rPr>
          <w:szCs w:val="22"/>
        </w:rPr>
        <w:t>ch z</w:t>
      </w:r>
      <w:r w:rsidR="09327B14" w:rsidRPr="00922453">
        <w:rPr>
          <w:szCs w:val="22"/>
        </w:rPr>
        <w:t>abudowy.</w:t>
      </w:r>
    </w:p>
    <w:p w14:paraId="2ECA0534" w14:textId="1BDFB3EB" w:rsidR="00FC20EE" w:rsidRPr="00922453" w:rsidRDefault="00C026F0" w:rsidP="0010754C">
      <w:pPr>
        <w:pStyle w:val="Nagwek21"/>
        <w:spacing w:line="259" w:lineRule="auto"/>
        <w:rPr>
          <w:szCs w:val="22"/>
        </w:rPr>
      </w:pPr>
      <w:r w:rsidRPr="00922453">
        <w:rPr>
          <w:szCs w:val="22"/>
        </w:rPr>
        <w:t>Nieruchomości Demonstracyjne przy zwiększonym budżecie</w:t>
      </w:r>
    </w:p>
    <w:p w14:paraId="1AD74C14" w14:textId="73684F88" w:rsidR="00FC20EE" w:rsidRPr="00833934" w:rsidRDefault="00FC20EE" w:rsidP="0010754C">
      <w:pPr>
        <w:spacing w:before="120" w:after="120" w:line="259" w:lineRule="auto"/>
      </w:pPr>
      <w:r w:rsidRPr="00922453">
        <w:rPr>
          <w:szCs w:val="22"/>
        </w:rPr>
        <w:t xml:space="preserve">Jeśli </w:t>
      </w:r>
      <w:r w:rsidRPr="00922453">
        <w:rPr>
          <w:color w:val="000000" w:themeColor="text1"/>
          <w:szCs w:val="22"/>
        </w:rPr>
        <w:t xml:space="preserve">NCBR stosownie do Rozdziału X ust. 6 Regulaminu dokona zwiększenia budżetu ogólnego Przedsięwzięcia skutkującego zwiększeniem liczby Uczestników Przedsięwzięcia w Etapie III, NCBR zapewni dla dodatkowych </w:t>
      </w:r>
      <w:r w:rsidR="001031C2" w:rsidRPr="00922453">
        <w:rPr>
          <w:color w:val="000000" w:themeColor="text1"/>
          <w:szCs w:val="22"/>
        </w:rPr>
        <w:t xml:space="preserve">Uczestników Przedsięwzięcia, </w:t>
      </w:r>
      <w:r w:rsidRPr="00922453">
        <w:rPr>
          <w:color w:val="000000" w:themeColor="text1"/>
          <w:szCs w:val="22"/>
        </w:rPr>
        <w:t xml:space="preserve">względem podstawowej </w:t>
      </w:r>
      <w:r w:rsidR="001031C2" w:rsidRPr="00922453">
        <w:rPr>
          <w:color w:val="000000" w:themeColor="text1"/>
          <w:szCs w:val="22"/>
        </w:rPr>
        <w:t xml:space="preserve">ich </w:t>
      </w:r>
      <w:r w:rsidRPr="00922453">
        <w:rPr>
          <w:color w:val="000000" w:themeColor="text1"/>
          <w:szCs w:val="22"/>
        </w:rPr>
        <w:t>liczby w Etapie III,</w:t>
      </w:r>
      <w:r w:rsidRPr="60B016C6">
        <w:rPr>
          <w:color w:val="000000" w:themeColor="text1"/>
        </w:rPr>
        <w:t xml:space="preserve"> dodatkowe Nieruchomości Demonstracyjne odpowiadające powyższym warunkom.</w:t>
      </w:r>
    </w:p>
    <w:sectPr w:rsidR="00FC20EE" w:rsidRPr="00833934" w:rsidSect="001075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3DEFE" w14:textId="77777777" w:rsidR="008D0C06" w:rsidRDefault="008D0C06" w:rsidP="004F7003">
      <w:r>
        <w:separator/>
      </w:r>
    </w:p>
  </w:endnote>
  <w:endnote w:type="continuationSeparator" w:id="0">
    <w:p w14:paraId="1EC77612" w14:textId="77777777" w:rsidR="008D0C06" w:rsidRDefault="008D0C06" w:rsidP="004F7003">
      <w:r>
        <w:continuationSeparator/>
      </w:r>
    </w:p>
  </w:endnote>
  <w:endnote w:type="continuationNotice" w:id="1">
    <w:p w14:paraId="32B37A66" w14:textId="77777777" w:rsidR="008D0C06" w:rsidRDefault="008D0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CBF8F" w14:textId="77777777" w:rsidR="00FD7AB4" w:rsidRDefault="00FD7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1288FD38" w:rsidR="00CA0793" w:rsidRPr="00722BE7" w:rsidRDefault="00CA0793" w:rsidP="00FC4D6D">
    <w:pPr>
      <w:pStyle w:val="Stopka"/>
      <w:jc w:val="center"/>
      <w:rPr>
        <w:rFonts w:asciiTheme="majorHAnsi" w:hAnsiTheme="majorHAnsi" w:cstheme="majorHAnsi"/>
        <w:b/>
        <w:bCs/>
        <w:szCs w:val="20"/>
      </w:rPr>
    </w:pPr>
    <w:r w:rsidRPr="000A1C6B">
      <w:rPr>
        <w:rFonts w:asciiTheme="majorHAnsi" w:hAnsiTheme="majorHAnsi" w:cstheme="majorHAnsi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FD7AB4">
      <w:rPr>
        <w:rFonts w:asciiTheme="majorHAnsi" w:hAnsiTheme="majorHAnsi" w:cstheme="majorHAnsi"/>
        <w:b/>
        <w:bCs/>
        <w:noProof/>
        <w:szCs w:val="20"/>
      </w:rPr>
      <w:t>2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  <w:r w:rsidRPr="000A1C6B">
      <w:rPr>
        <w:rFonts w:asciiTheme="majorHAnsi" w:hAnsiTheme="majorHAnsi" w:cstheme="majorHAnsi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FD7AB4">
      <w:rPr>
        <w:rFonts w:asciiTheme="majorHAnsi" w:hAnsiTheme="majorHAnsi" w:cstheme="majorHAnsi"/>
        <w:b/>
        <w:bCs/>
        <w:noProof/>
        <w:szCs w:val="20"/>
      </w:rPr>
      <w:t>2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</w:p>
  <w:p w14:paraId="7AF3DE07" w14:textId="77777777" w:rsidR="00CA0793" w:rsidRDefault="00CA079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2131B" w14:textId="77777777" w:rsidR="00FD7AB4" w:rsidRDefault="00FD7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C0552" w14:textId="77777777" w:rsidR="008D0C06" w:rsidRDefault="008D0C06" w:rsidP="004F7003">
      <w:r>
        <w:separator/>
      </w:r>
    </w:p>
  </w:footnote>
  <w:footnote w:type="continuationSeparator" w:id="0">
    <w:p w14:paraId="24C14145" w14:textId="77777777" w:rsidR="008D0C06" w:rsidRDefault="008D0C06" w:rsidP="004F7003">
      <w:r>
        <w:continuationSeparator/>
      </w:r>
    </w:p>
  </w:footnote>
  <w:footnote w:type="continuationNotice" w:id="1">
    <w:p w14:paraId="6605CD8B" w14:textId="77777777" w:rsidR="008D0C06" w:rsidRDefault="008D0C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BDC26" w14:textId="77777777" w:rsidR="00FD7AB4" w:rsidRDefault="00FD7A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CA0793" w:rsidRPr="009F6ECA" w14:paraId="794AA946" w14:textId="77777777" w:rsidTr="60B016C6">
      <w:trPr>
        <w:trHeight w:val="1282"/>
      </w:trPr>
      <w:tc>
        <w:tcPr>
          <w:tcW w:w="9072" w:type="dxa"/>
        </w:tcPr>
        <w:p w14:paraId="3E08F924" w14:textId="41A2C557" w:rsidR="00CA0793" w:rsidRPr="009A1908" w:rsidRDefault="00CA0793" w:rsidP="009A1908">
          <w:pPr>
            <w:pStyle w:val="Nagwek"/>
            <w:jc w:val="center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130D02AF" w14:textId="77777777" w:rsidR="00CA0793" w:rsidRPr="007474DA" w:rsidRDefault="00CA0793" w:rsidP="009A190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10754C" w:rsidRPr="009F6ECA" w14:paraId="222E82D8" w14:textId="77777777" w:rsidTr="00F37FA7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10754C" w:rsidRPr="009A1908" w14:paraId="686FA715" w14:textId="77777777" w:rsidTr="00F37FA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A734CD" w14:textId="77777777" w:rsidR="0010754C" w:rsidRPr="009A1908" w:rsidRDefault="0010754C" w:rsidP="0010754C">
                <w:pPr>
                  <w:spacing w:before="26"/>
                  <w:ind w:left="20" w:right="-134"/>
                  <w:rPr>
                    <w:rFonts w:ascii="Times New Roman" w:hAnsi="Times New Roman"/>
                    <w:szCs w:val="22"/>
                  </w:rPr>
                </w:pPr>
                <w:bookmarkStart w:id="4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A172B6" w14:textId="77777777" w:rsidR="0010754C" w:rsidRPr="009A1908" w:rsidRDefault="0010754C" w:rsidP="0010754C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BAB2F0" w14:textId="77777777" w:rsidR="0010754C" w:rsidRPr="009A1908" w:rsidRDefault="0010754C" w:rsidP="0010754C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</w:tr>
        </w:tbl>
        <w:p w14:paraId="1E69C140" w14:textId="77777777" w:rsidR="0010754C" w:rsidRPr="009A1908" w:rsidRDefault="0010754C" w:rsidP="0010754C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6D5E59A7" wp14:editId="57A25CEB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A2767F3" w14:textId="77777777" w:rsidR="0010754C" w:rsidRPr="009A1908" w:rsidRDefault="0010754C" w:rsidP="0010754C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</w:p>
        <w:p w14:paraId="34CBBBDB" w14:textId="77777777" w:rsidR="0010754C" w:rsidRPr="009A1908" w:rsidRDefault="0010754C" w:rsidP="0010754C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 w:rsidRPr="009A1908">
            <w:rPr>
              <w:rFonts w:ascii="Times New Roman" w:hAnsi="Times New Roman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Rozwój, w ramach projektu pozakonkursowego pn. Podniesienie poziomu innowacyjności gospodarki poprzez realizację przedsięwzięć badawczych w trybie innowacyjnych zamówień publicznych w celu wsparcia realizacji strategii Europejskiego Zielonego Ładu, zgodnie z umową z dnia 3 lipca 2020 r. numer POIR.04.01.03-00-0001/20-00)</w:t>
          </w:r>
        </w:p>
        <w:bookmarkEnd w:id="4"/>
        <w:p w14:paraId="06F28D97" w14:textId="77777777" w:rsidR="0010754C" w:rsidRPr="009A1908" w:rsidRDefault="0010754C" w:rsidP="0010754C">
          <w:pPr>
            <w:pStyle w:val="Nagwek"/>
            <w:jc w:val="center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643BB5CE" w14:textId="77777777" w:rsidR="0010754C" w:rsidRDefault="001075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FEF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F7A"/>
    <w:multiLevelType w:val="hybridMultilevel"/>
    <w:tmpl w:val="A58C924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E0A576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D68EB"/>
    <w:multiLevelType w:val="hybridMultilevel"/>
    <w:tmpl w:val="9D7AEA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5CDA"/>
    <w:multiLevelType w:val="hybridMultilevel"/>
    <w:tmpl w:val="B100FA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1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ED1463"/>
    <w:multiLevelType w:val="hybridMultilevel"/>
    <w:tmpl w:val="1DD83F6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520F04"/>
    <w:multiLevelType w:val="hybridMultilevel"/>
    <w:tmpl w:val="BA420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A174A"/>
    <w:multiLevelType w:val="hybridMultilevel"/>
    <w:tmpl w:val="440854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A459A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B59F2"/>
    <w:multiLevelType w:val="hybridMultilevel"/>
    <w:tmpl w:val="9C5E4038"/>
    <w:lvl w:ilvl="0" w:tplc="67826F0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1072B"/>
    <w:multiLevelType w:val="hybridMultilevel"/>
    <w:tmpl w:val="65B06E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37066B0"/>
    <w:multiLevelType w:val="hybridMultilevel"/>
    <w:tmpl w:val="8710F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6C3677E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20697"/>
    <w:multiLevelType w:val="hybridMultilevel"/>
    <w:tmpl w:val="F6FA965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E620A"/>
    <w:multiLevelType w:val="multilevel"/>
    <w:tmpl w:val="314CB4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B9611E"/>
    <w:multiLevelType w:val="hybridMultilevel"/>
    <w:tmpl w:val="2C680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F5961"/>
    <w:multiLevelType w:val="hybridMultilevel"/>
    <w:tmpl w:val="E6E68CDE"/>
    <w:lvl w:ilvl="0" w:tplc="C0E6B1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05EBD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F1B13"/>
    <w:multiLevelType w:val="hybridMultilevel"/>
    <w:tmpl w:val="19D8F870"/>
    <w:lvl w:ilvl="0" w:tplc="B8B0D03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26B5D"/>
    <w:multiLevelType w:val="hybridMultilevel"/>
    <w:tmpl w:val="A5A09494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E3088"/>
    <w:multiLevelType w:val="hybridMultilevel"/>
    <w:tmpl w:val="2ED88A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FE14A65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13D4E"/>
    <w:multiLevelType w:val="multilevel"/>
    <w:tmpl w:val="049AEB32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01D4B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7F4075"/>
    <w:multiLevelType w:val="hybridMultilevel"/>
    <w:tmpl w:val="C9AC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9542B"/>
    <w:multiLevelType w:val="hybridMultilevel"/>
    <w:tmpl w:val="2BE2D77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77E7269"/>
    <w:multiLevelType w:val="hybridMultilevel"/>
    <w:tmpl w:val="C4D4B6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674EE"/>
    <w:multiLevelType w:val="hybridMultilevel"/>
    <w:tmpl w:val="D2FCB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9"/>
  </w:num>
  <w:num w:numId="4">
    <w:abstractNumId w:val="16"/>
  </w:num>
  <w:num w:numId="5">
    <w:abstractNumId w:val="6"/>
  </w:num>
  <w:num w:numId="6">
    <w:abstractNumId w:val="3"/>
  </w:num>
  <w:num w:numId="7">
    <w:abstractNumId w:val="19"/>
  </w:num>
  <w:num w:numId="8">
    <w:abstractNumId w:val="21"/>
  </w:num>
  <w:num w:numId="9">
    <w:abstractNumId w:val="1"/>
  </w:num>
  <w:num w:numId="10">
    <w:abstractNumId w:val="9"/>
  </w:num>
  <w:num w:numId="11">
    <w:abstractNumId w:val="7"/>
  </w:num>
  <w:num w:numId="12">
    <w:abstractNumId w:val="2"/>
  </w:num>
  <w:num w:numId="13">
    <w:abstractNumId w:val="24"/>
  </w:num>
  <w:num w:numId="14">
    <w:abstractNumId w:val="17"/>
  </w:num>
  <w:num w:numId="15">
    <w:abstractNumId w:val="11"/>
  </w:num>
  <w:num w:numId="16">
    <w:abstractNumId w:val="24"/>
  </w:num>
  <w:num w:numId="17">
    <w:abstractNumId w:val="24"/>
  </w:num>
  <w:num w:numId="18">
    <w:abstractNumId w:val="24"/>
  </w:num>
  <w:num w:numId="19">
    <w:abstractNumId w:val="24"/>
  </w:num>
  <w:num w:numId="20">
    <w:abstractNumId w:val="24"/>
  </w:num>
  <w:num w:numId="21">
    <w:abstractNumId w:val="20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4"/>
  </w:num>
  <w:num w:numId="25">
    <w:abstractNumId w:val="23"/>
  </w:num>
  <w:num w:numId="26">
    <w:abstractNumId w:val="18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10"/>
  </w:num>
  <w:num w:numId="32">
    <w:abstractNumId w:val="5"/>
  </w:num>
  <w:num w:numId="33">
    <w:abstractNumId w:val="27"/>
  </w:num>
  <w:num w:numId="34">
    <w:abstractNumId w:val="4"/>
  </w:num>
  <w:num w:numId="35">
    <w:abstractNumId w:val="25"/>
  </w:num>
  <w:num w:numId="36">
    <w:abstractNumId w:val="15"/>
  </w:num>
  <w:num w:numId="37">
    <w:abstractNumId w:val="8"/>
  </w:num>
  <w:num w:numId="38">
    <w:abstractNumId w:val="0"/>
  </w:num>
  <w:num w:numId="39">
    <w:abstractNumId w:val="13"/>
  </w:num>
  <w:num w:numId="40">
    <w:abstractNumId w:val="14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1182"/>
    <w:rsid w:val="0001394D"/>
    <w:rsid w:val="00017215"/>
    <w:rsid w:val="0001782E"/>
    <w:rsid w:val="000213C3"/>
    <w:rsid w:val="000227DB"/>
    <w:rsid w:val="000239B3"/>
    <w:rsid w:val="00027E39"/>
    <w:rsid w:val="000349F4"/>
    <w:rsid w:val="00034BAC"/>
    <w:rsid w:val="00040823"/>
    <w:rsid w:val="0004752C"/>
    <w:rsid w:val="00050891"/>
    <w:rsid w:val="00050ABA"/>
    <w:rsid w:val="00053126"/>
    <w:rsid w:val="00056F02"/>
    <w:rsid w:val="0005792C"/>
    <w:rsid w:val="00063CE9"/>
    <w:rsid w:val="000652D3"/>
    <w:rsid w:val="00066220"/>
    <w:rsid w:val="00071B36"/>
    <w:rsid w:val="000740C1"/>
    <w:rsid w:val="0007663E"/>
    <w:rsid w:val="000770A6"/>
    <w:rsid w:val="00077E45"/>
    <w:rsid w:val="0008369B"/>
    <w:rsid w:val="00085BB2"/>
    <w:rsid w:val="00086730"/>
    <w:rsid w:val="00092916"/>
    <w:rsid w:val="000939B2"/>
    <w:rsid w:val="000A0BCE"/>
    <w:rsid w:val="000A1C6B"/>
    <w:rsid w:val="000A31C8"/>
    <w:rsid w:val="000A4BDB"/>
    <w:rsid w:val="000A65D0"/>
    <w:rsid w:val="000B19B5"/>
    <w:rsid w:val="000B289D"/>
    <w:rsid w:val="000B43A2"/>
    <w:rsid w:val="000B64EC"/>
    <w:rsid w:val="000B7926"/>
    <w:rsid w:val="000C3402"/>
    <w:rsid w:val="000C4839"/>
    <w:rsid w:val="000C7547"/>
    <w:rsid w:val="000D5C8D"/>
    <w:rsid w:val="000E12E7"/>
    <w:rsid w:val="000E63C1"/>
    <w:rsid w:val="000F0664"/>
    <w:rsid w:val="000F2E05"/>
    <w:rsid w:val="000F4404"/>
    <w:rsid w:val="000F6CDF"/>
    <w:rsid w:val="000F73AB"/>
    <w:rsid w:val="0010199B"/>
    <w:rsid w:val="00102373"/>
    <w:rsid w:val="001031C2"/>
    <w:rsid w:val="00105491"/>
    <w:rsid w:val="001064EF"/>
    <w:rsid w:val="00106CE8"/>
    <w:rsid w:val="0010754C"/>
    <w:rsid w:val="0010799A"/>
    <w:rsid w:val="00107FAF"/>
    <w:rsid w:val="001101AE"/>
    <w:rsid w:val="00111981"/>
    <w:rsid w:val="00111B7D"/>
    <w:rsid w:val="00114116"/>
    <w:rsid w:val="00114E8A"/>
    <w:rsid w:val="00117A57"/>
    <w:rsid w:val="00121426"/>
    <w:rsid w:val="001254CA"/>
    <w:rsid w:val="001279BC"/>
    <w:rsid w:val="00127BE1"/>
    <w:rsid w:val="00143012"/>
    <w:rsid w:val="00143EB9"/>
    <w:rsid w:val="00144F19"/>
    <w:rsid w:val="00146198"/>
    <w:rsid w:val="00146BB7"/>
    <w:rsid w:val="001503E1"/>
    <w:rsid w:val="00150D7C"/>
    <w:rsid w:val="001510B1"/>
    <w:rsid w:val="00154548"/>
    <w:rsid w:val="00156D37"/>
    <w:rsid w:val="001603AA"/>
    <w:rsid w:val="0016205C"/>
    <w:rsid w:val="00163DAA"/>
    <w:rsid w:val="0016446F"/>
    <w:rsid w:val="00166EEA"/>
    <w:rsid w:val="00167078"/>
    <w:rsid w:val="00173A05"/>
    <w:rsid w:val="001743E5"/>
    <w:rsid w:val="001746FE"/>
    <w:rsid w:val="001753FC"/>
    <w:rsid w:val="00176B5A"/>
    <w:rsid w:val="001772A5"/>
    <w:rsid w:val="00186AA2"/>
    <w:rsid w:val="00195BDA"/>
    <w:rsid w:val="001A0DE1"/>
    <w:rsid w:val="001A6B36"/>
    <w:rsid w:val="001A7D69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D32FB"/>
    <w:rsid w:val="001D7DAC"/>
    <w:rsid w:val="001E307C"/>
    <w:rsid w:val="001E4DB3"/>
    <w:rsid w:val="001F0636"/>
    <w:rsid w:val="001F0E66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06013"/>
    <w:rsid w:val="002120D7"/>
    <w:rsid w:val="00213E6F"/>
    <w:rsid w:val="00221380"/>
    <w:rsid w:val="00223D39"/>
    <w:rsid w:val="00224E30"/>
    <w:rsid w:val="002301F9"/>
    <w:rsid w:val="00230DBC"/>
    <w:rsid w:val="00233814"/>
    <w:rsid w:val="002351DB"/>
    <w:rsid w:val="002363AF"/>
    <w:rsid w:val="00237C3C"/>
    <w:rsid w:val="002415D3"/>
    <w:rsid w:val="00241985"/>
    <w:rsid w:val="00247102"/>
    <w:rsid w:val="002474BD"/>
    <w:rsid w:val="00251F86"/>
    <w:rsid w:val="00256DA6"/>
    <w:rsid w:val="002611F8"/>
    <w:rsid w:val="00262EBE"/>
    <w:rsid w:val="002634F6"/>
    <w:rsid w:val="00263D72"/>
    <w:rsid w:val="00263F55"/>
    <w:rsid w:val="0026463A"/>
    <w:rsid w:val="00265992"/>
    <w:rsid w:val="002659D0"/>
    <w:rsid w:val="00265B2F"/>
    <w:rsid w:val="00266237"/>
    <w:rsid w:val="00276448"/>
    <w:rsid w:val="002838B7"/>
    <w:rsid w:val="002865BA"/>
    <w:rsid w:val="00290836"/>
    <w:rsid w:val="002910D9"/>
    <w:rsid w:val="002924EE"/>
    <w:rsid w:val="00293700"/>
    <w:rsid w:val="00293FEC"/>
    <w:rsid w:val="00296B50"/>
    <w:rsid w:val="00297721"/>
    <w:rsid w:val="002A029B"/>
    <w:rsid w:val="002A41FD"/>
    <w:rsid w:val="002A4A1C"/>
    <w:rsid w:val="002A69FD"/>
    <w:rsid w:val="002A6D65"/>
    <w:rsid w:val="002A78F1"/>
    <w:rsid w:val="002B3A04"/>
    <w:rsid w:val="002B4AAF"/>
    <w:rsid w:val="002B4E89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5445"/>
    <w:rsid w:val="002E0202"/>
    <w:rsid w:val="002E3D74"/>
    <w:rsid w:val="002E4682"/>
    <w:rsid w:val="002F150E"/>
    <w:rsid w:val="002F1956"/>
    <w:rsid w:val="002F3D2F"/>
    <w:rsid w:val="002F4C4B"/>
    <w:rsid w:val="002F5D90"/>
    <w:rsid w:val="002F64F9"/>
    <w:rsid w:val="00301AEB"/>
    <w:rsid w:val="00302627"/>
    <w:rsid w:val="00303708"/>
    <w:rsid w:val="00304B48"/>
    <w:rsid w:val="003054BD"/>
    <w:rsid w:val="0031193A"/>
    <w:rsid w:val="00316A09"/>
    <w:rsid w:val="003217CF"/>
    <w:rsid w:val="003238B5"/>
    <w:rsid w:val="00323CB8"/>
    <w:rsid w:val="00323EEB"/>
    <w:rsid w:val="00324AB0"/>
    <w:rsid w:val="00326474"/>
    <w:rsid w:val="00335608"/>
    <w:rsid w:val="003367FC"/>
    <w:rsid w:val="003417AB"/>
    <w:rsid w:val="00342081"/>
    <w:rsid w:val="003440C8"/>
    <w:rsid w:val="0034425A"/>
    <w:rsid w:val="00346E71"/>
    <w:rsid w:val="0035000B"/>
    <w:rsid w:val="00350C1D"/>
    <w:rsid w:val="00351730"/>
    <w:rsid w:val="003618B2"/>
    <w:rsid w:val="00362D3D"/>
    <w:rsid w:val="00363F7C"/>
    <w:rsid w:val="0037090B"/>
    <w:rsid w:val="003730A5"/>
    <w:rsid w:val="003741A0"/>
    <w:rsid w:val="0038111B"/>
    <w:rsid w:val="00383D78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3A7"/>
    <w:rsid w:val="00395D7E"/>
    <w:rsid w:val="00395E1C"/>
    <w:rsid w:val="003974D6"/>
    <w:rsid w:val="00397843"/>
    <w:rsid w:val="003A0041"/>
    <w:rsid w:val="003A0CDC"/>
    <w:rsid w:val="003A25E5"/>
    <w:rsid w:val="003A284D"/>
    <w:rsid w:val="003A643A"/>
    <w:rsid w:val="003A6CCC"/>
    <w:rsid w:val="003A6DC2"/>
    <w:rsid w:val="003B01C7"/>
    <w:rsid w:val="003B21D6"/>
    <w:rsid w:val="003B28CA"/>
    <w:rsid w:val="003B3A22"/>
    <w:rsid w:val="003C2C2B"/>
    <w:rsid w:val="003C40C1"/>
    <w:rsid w:val="003C484C"/>
    <w:rsid w:val="003C6AC0"/>
    <w:rsid w:val="003D3E3E"/>
    <w:rsid w:val="003E2781"/>
    <w:rsid w:val="003E3A3F"/>
    <w:rsid w:val="003E4F01"/>
    <w:rsid w:val="003E539B"/>
    <w:rsid w:val="003F0A62"/>
    <w:rsid w:val="003F178A"/>
    <w:rsid w:val="003F2BDD"/>
    <w:rsid w:val="003F4241"/>
    <w:rsid w:val="003F7047"/>
    <w:rsid w:val="004000A8"/>
    <w:rsid w:val="0040017C"/>
    <w:rsid w:val="004007EF"/>
    <w:rsid w:val="004009CC"/>
    <w:rsid w:val="00400E93"/>
    <w:rsid w:val="004012D3"/>
    <w:rsid w:val="004023D6"/>
    <w:rsid w:val="00405DE6"/>
    <w:rsid w:val="004079BB"/>
    <w:rsid w:val="00412239"/>
    <w:rsid w:val="00412EA8"/>
    <w:rsid w:val="004130E9"/>
    <w:rsid w:val="0041342D"/>
    <w:rsid w:val="00417205"/>
    <w:rsid w:val="0042164B"/>
    <w:rsid w:val="00427F65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4F2"/>
    <w:rsid w:val="00456971"/>
    <w:rsid w:val="004570EC"/>
    <w:rsid w:val="004621B5"/>
    <w:rsid w:val="00462E90"/>
    <w:rsid w:val="00467088"/>
    <w:rsid w:val="004677F1"/>
    <w:rsid w:val="00470EF8"/>
    <w:rsid w:val="0047287C"/>
    <w:rsid w:val="00473D53"/>
    <w:rsid w:val="00480BAB"/>
    <w:rsid w:val="00481832"/>
    <w:rsid w:val="00481F55"/>
    <w:rsid w:val="00484878"/>
    <w:rsid w:val="00492492"/>
    <w:rsid w:val="004931E1"/>
    <w:rsid w:val="004960C1"/>
    <w:rsid w:val="00496A22"/>
    <w:rsid w:val="004A0E45"/>
    <w:rsid w:val="004A17E3"/>
    <w:rsid w:val="004A188F"/>
    <w:rsid w:val="004A1972"/>
    <w:rsid w:val="004A3AD6"/>
    <w:rsid w:val="004A581A"/>
    <w:rsid w:val="004B24C6"/>
    <w:rsid w:val="004B46D8"/>
    <w:rsid w:val="004B5A40"/>
    <w:rsid w:val="004B66F6"/>
    <w:rsid w:val="004B691C"/>
    <w:rsid w:val="004C07E7"/>
    <w:rsid w:val="004C386D"/>
    <w:rsid w:val="004C423E"/>
    <w:rsid w:val="004C446C"/>
    <w:rsid w:val="004C5064"/>
    <w:rsid w:val="004C6769"/>
    <w:rsid w:val="004D0C8D"/>
    <w:rsid w:val="004D0FD8"/>
    <w:rsid w:val="004D30CF"/>
    <w:rsid w:val="004D3E16"/>
    <w:rsid w:val="004D43DE"/>
    <w:rsid w:val="004D62D6"/>
    <w:rsid w:val="004D7CCF"/>
    <w:rsid w:val="004E1A9A"/>
    <w:rsid w:val="004E3FD1"/>
    <w:rsid w:val="004F11C9"/>
    <w:rsid w:val="004F4246"/>
    <w:rsid w:val="004F539A"/>
    <w:rsid w:val="004F7003"/>
    <w:rsid w:val="0050255C"/>
    <w:rsid w:val="00502785"/>
    <w:rsid w:val="00503CA3"/>
    <w:rsid w:val="00504F1B"/>
    <w:rsid w:val="0050511F"/>
    <w:rsid w:val="00505358"/>
    <w:rsid w:val="00507637"/>
    <w:rsid w:val="00511A83"/>
    <w:rsid w:val="00512BCE"/>
    <w:rsid w:val="0051627A"/>
    <w:rsid w:val="0051654D"/>
    <w:rsid w:val="00517A99"/>
    <w:rsid w:val="005212CD"/>
    <w:rsid w:val="00522AA1"/>
    <w:rsid w:val="005309AD"/>
    <w:rsid w:val="00532C22"/>
    <w:rsid w:val="00533CE4"/>
    <w:rsid w:val="00535D85"/>
    <w:rsid w:val="00541DF9"/>
    <w:rsid w:val="00542812"/>
    <w:rsid w:val="00543739"/>
    <w:rsid w:val="0054509B"/>
    <w:rsid w:val="005450CF"/>
    <w:rsid w:val="0054560F"/>
    <w:rsid w:val="00545FB1"/>
    <w:rsid w:val="00554BFD"/>
    <w:rsid w:val="00556FBF"/>
    <w:rsid w:val="0055750A"/>
    <w:rsid w:val="005650E6"/>
    <w:rsid w:val="00565E48"/>
    <w:rsid w:val="00567291"/>
    <w:rsid w:val="00567701"/>
    <w:rsid w:val="00567B38"/>
    <w:rsid w:val="00571F01"/>
    <w:rsid w:val="005748BF"/>
    <w:rsid w:val="00576D9A"/>
    <w:rsid w:val="0057761A"/>
    <w:rsid w:val="00577839"/>
    <w:rsid w:val="0058137C"/>
    <w:rsid w:val="00582281"/>
    <w:rsid w:val="00583939"/>
    <w:rsid w:val="00587183"/>
    <w:rsid w:val="0058732C"/>
    <w:rsid w:val="00591A4F"/>
    <w:rsid w:val="0059327D"/>
    <w:rsid w:val="00594549"/>
    <w:rsid w:val="00596391"/>
    <w:rsid w:val="00596ACA"/>
    <w:rsid w:val="0059793D"/>
    <w:rsid w:val="00597C55"/>
    <w:rsid w:val="005A049F"/>
    <w:rsid w:val="005A0E02"/>
    <w:rsid w:val="005A32C9"/>
    <w:rsid w:val="005A4911"/>
    <w:rsid w:val="005A62D7"/>
    <w:rsid w:val="005A6B71"/>
    <w:rsid w:val="005B31D8"/>
    <w:rsid w:val="005B5959"/>
    <w:rsid w:val="005B5FEC"/>
    <w:rsid w:val="005C01D0"/>
    <w:rsid w:val="005C0A49"/>
    <w:rsid w:val="005C33EE"/>
    <w:rsid w:val="005C7D62"/>
    <w:rsid w:val="005D591E"/>
    <w:rsid w:val="005D74BC"/>
    <w:rsid w:val="005E1D9D"/>
    <w:rsid w:val="005E269A"/>
    <w:rsid w:val="005E5CF3"/>
    <w:rsid w:val="005F18FD"/>
    <w:rsid w:val="005F4CBB"/>
    <w:rsid w:val="005F4E70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53DC"/>
    <w:rsid w:val="006256B0"/>
    <w:rsid w:val="00632371"/>
    <w:rsid w:val="006424AE"/>
    <w:rsid w:val="00644EB8"/>
    <w:rsid w:val="00646E5B"/>
    <w:rsid w:val="00650F0D"/>
    <w:rsid w:val="00652441"/>
    <w:rsid w:val="006618F3"/>
    <w:rsid w:val="00670248"/>
    <w:rsid w:val="00671C63"/>
    <w:rsid w:val="006750EC"/>
    <w:rsid w:val="006807F4"/>
    <w:rsid w:val="00687586"/>
    <w:rsid w:val="00691B2A"/>
    <w:rsid w:val="00692010"/>
    <w:rsid w:val="00697457"/>
    <w:rsid w:val="006A133A"/>
    <w:rsid w:val="006A1799"/>
    <w:rsid w:val="006A41A1"/>
    <w:rsid w:val="006A51B5"/>
    <w:rsid w:val="006B0D2C"/>
    <w:rsid w:val="006B1CC5"/>
    <w:rsid w:val="006B27D4"/>
    <w:rsid w:val="006B4D33"/>
    <w:rsid w:val="006D6091"/>
    <w:rsid w:val="006D64C5"/>
    <w:rsid w:val="006E1BBB"/>
    <w:rsid w:val="006E2C93"/>
    <w:rsid w:val="006E3A60"/>
    <w:rsid w:val="006E5AAB"/>
    <w:rsid w:val="006E6C7A"/>
    <w:rsid w:val="006F0FA4"/>
    <w:rsid w:val="006F1CFE"/>
    <w:rsid w:val="006F30D6"/>
    <w:rsid w:val="006F48A1"/>
    <w:rsid w:val="006F5C55"/>
    <w:rsid w:val="006F6865"/>
    <w:rsid w:val="00700331"/>
    <w:rsid w:val="0070299E"/>
    <w:rsid w:val="0070447A"/>
    <w:rsid w:val="0070734F"/>
    <w:rsid w:val="007101FE"/>
    <w:rsid w:val="00713E61"/>
    <w:rsid w:val="00714A66"/>
    <w:rsid w:val="0071555A"/>
    <w:rsid w:val="00720483"/>
    <w:rsid w:val="0072247D"/>
    <w:rsid w:val="00722BE7"/>
    <w:rsid w:val="00723DCC"/>
    <w:rsid w:val="00727BC9"/>
    <w:rsid w:val="00730BF4"/>
    <w:rsid w:val="0073130D"/>
    <w:rsid w:val="00731AC6"/>
    <w:rsid w:val="0073434B"/>
    <w:rsid w:val="00736CC5"/>
    <w:rsid w:val="00740CF5"/>
    <w:rsid w:val="00742F8E"/>
    <w:rsid w:val="0074382A"/>
    <w:rsid w:val="007474DA"/>
    <w:rsid w:val="00750FF9"/>
    <w:rsid w:val="00751904"/>
    <w:rsid w:val="00753F16"/>
    <w:rsid w:val="00754110"/>
    <w:rsid w:val="007608FD"/>
    <w:rsid w:val="00763828"/>
    <w:rsid w:val="0076555B"/>
    <w:rsid w:val="00766764"/>
    <w:rsid w:val="007674C8"/>
    <w:rsid w:val="007706F1"/>
    <w:rsid w:val="00775274"/>
    <w:rsid w:val="00796EFE"/>
    <w:rsid w:val="007A0D01"/>
    <w:rsid w:val="007A0ED9"/>
    <w:rsid w:val="007A4EF0"/>
    <w:rsid w:val="007A59E0"/>
    <w:rsid w:val="007A5DEA"/>
    <w:rsid w:val="007B24C2"/>
    <w:rsid w:val="007B5F0B"/>
    <w:rsid w:val="007B78B8"/>
    <w:rsid w:val="007C0A7B"/>
    <w:rsid w:val="007C4723"/>
    <w:rsid w:val="007C5A7E"/>
    <w:rsid w:val="007C62C7"/>
    <w:rsid w:val="007C71A0"/>
    <w:rsid w:val="007C772E"/>
    <w:rsid w:val="007D30E6"/>
    <w:rsid w:val="007D3CE7"/>
    <w:rsid w:val="007D535E"/>
    <w:rsid w:val="007D5823"/>
    <w:rsid w:val="007E0115"/>
    <w:rsid w:val="007E084A"/>
    <w:rsid w:val="007E15F5"/>
    <w:rsid w:val="007E1A65"/>
    <w:rsid w:val="007E1D17"/>
    <w:rsid w:val="007E29A7"/>
    <w:rsid w:val="007E378B"/>
    <w:rsid w:val="007E3B15"/>
    <w:rsid w:val="007E4C14"/>
    <w:rsid w:val="007E4EF4"/>
    <w:rsid w:val="007E5398"/>
    <w:rsid w:val="007E6290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56FC"/>
    <w:rsid w:val="00827A90"/>
    <w:rsid w:val="00832D28"/>
    <w:rsid w:val="00833934"/>
    <w:rsid w:val="00833AE5"/>
    <w:rsid w:val="00834140"/>
    <w:rsid w:val="00834941"/>
    <w:rsid w:val="00843729"/>
    <w:rsid w:val="0085127B"/>
    <w:rsid w:val="008557D2"/>
    <w:rsid w:val="0085588A"/>
    <w:rsid w:val="00857A1F"/>
    <w:rsid w:val="008609C5"/>
    <w:rsid w:val="00861407"/>
    <w:rsid w:val="00861AEE"/>
    <w:rsid w:val="00866496"/>
    <w:rsid w:val="00870165"/>
    <w:rsid w:val="008711CC"/>
    <w:rsid w:val="00871240"/>
    <w:rsid w:val="008727EC"/>
    <w:rsid w:val="00872E67"/>
    <w:rsid w:val="008758B7"/>
    <w:rsid w:val="008768B5"/>
    <w:rsid w:val="00876F41"/>
    <w:rsid w:val="008779C0"/>
    <w:rsid w:val="008813C8"/>
    <w:rsid w:val="00886B57"/>
    <w:rsid w:val="00887918"/>
    <w:rsid w:val="00890AC8"/>
    <w:rsid w:val="008917E1"/>
    <w:rsid w:val="00897543"/>
    <w:rsid w:val="008A49C9"/>
    <w:rsid w:val="008B0C8C"/>
    <w:rsid w:val="008B1EE7"/>
    <w:rsid w:val="008B27DF"/>
    <w:rsid w:val="008B4C67"/>
    <w:rsid w:val="008B554E"/>
    <w:rsid w:val="008B5AC9"/>
    <w:rsid w:val="008B7521"/>
    <w:rsid w:val="008C4325"/>
    <w:rsid w:val="008C5C01"/>
    <w:rsid w:val="008C68F2"/>
    <w:rsid w:val="008C6ED7"/>
    <w:rsid w:val="008C791E"/>
    <w:rsid w:val="008C7DF7"/>
    <w:rsid w:val="008D0C06"/>
    <w:rsid w:val="008D6980"/>
    <w:rsid w:val="008D75A1"/>
    <w:rsid w:val="008D7E32"/>
    <w:rsid w:val="008E089C"/>
    <w:rsid w:val="008E105A"/>
    <w:rsid w:val="008E141E"/>
    <w:rsid w:val="008E2BC0"/>
    <w:rsid w:val="008F0491"/>
    <w:rsid w:val="008F363A"/>
    <w:rsid w:val="009001AB"/>
    <w:rsid w:val="00901CFE"/>
    <w:rsid w:val="009029CA"/>
    <w:rsid w:val="00902C41"/>
    <w:rsid w:val="00902F8F"/>
    <w:rsid w:val="00906E50"/>
    <w:rsid w:val="009079C6"/>
    <w:rsid w:val="00911687"/>
    <w:rsid w:val="0091340D"/>
    <w:rsid w:val="009161A9"/>
    <w:rsid w:val="00917DD6"/>
    <w:rsid w:val="00922453"/>
    <w:rsid w:val="00922F02"/>
    <w:rsid w:val="00924A8B"/>
    <w:rsid w:val="009308DD"/>
    <w:rsid w:val="00932028"/>
    <w:rsid w:val="009369CC"/>
    <w:rsid w:val="00942085"/>
    <w:rsid w:val="00943810"/>
    <w:rsid w:val="00947E41"/>
    <w:rsid w:val="00952B83"/>
    <w:rsid w:val="00952C8B"/>
    <w:rsid w:val="009537A3"/>
    <w:rsid w:val="0095655A"/>
    <w:rsid w:val="00965399"/>
    <w:rsid w:val="009657D1"/>
    <w:rsid w:val="00971A0D"/>
    <w:rsid w:val="00973AD7"/>
    <w:rsid w:val="00975B6A"/>
    <w:rsid w:val="0097617A"/>
    <w:rsid w:val="0097725B"/>
    <w:rsid w:val="00977832"/>
    <w:rsid w:val="009843E4"/>
    <w:rsid w:val="00986E59"/>
    <w:rsid w:val="009A0970"/>
    <w:rsid w:val="009A1908"/>
    <w:rsid w:val="009A2B22"/>
    <w:rsid w:val="009B2A76"/>
    <w:rsid w:val="009B60A6"/>
    <w:rsid w:val="009B6C9D"/>
    <w:rsid w:val="009C1F7C"/>
    <w:rsid w:val="009C7453"/>
    <w:rsid w:val="009D07BC"/>
    <w:rsid w:val="009D2765"/>
    <w:rsid w:val="009D2CED"/>
    <w:rsid w:val="009D302C"/>
    <w:rsid w:val="009D4CF3"/>
    <w:rsid w:val="009D4D0B"/>
    <w:rsid w:val="009D735F"/>
    <w:rsid w:val="009E1F59"/>
    <w:rsid w:val="009E450E"/>
    <w:rsid w:val="009E63EB"/>
    <w:rsid w:val="009F13C5"/>
    <w:rsid w:val="009F218F"/>
    <w:rsid w:val="009F3EF6"/>
    <w:rsid w:val="009F4A47"/>
    <w:rsid w:val="009F6ECA"/>
    <w:rsid w:val="00A0314A"/>
    <w:rsid w:val="00A0371A"/>
    <w:rsid w:val="00A06FF8"/>
    <w:rsid w:val="00A1427E"/>
    <w:rsid w:val="00A151DD"/>
    <w:rsid w:val="00A16B4C"/>
    <w:rsid w:val="00A16D9E"/>
    <w:rsid w:val="00A201BD"/>
    <w:rsid w:val="00A21135"/>
    <w:rsid w:val="00A2364E"/>
    <w:rsid w:val="00A24DE9"/>
    <w:rsid w:val="00A27B71"/>
    <w:rsid w:val="00A308C2"/>
    <w:rsid w:val="00A35CF8"/>
    <w:rsid w:val="00A37294"/>
    <w:rsid w:val="00A41408"/>
    <w:rsid w:val="00A45EA2"/>
    <w:rsid w:val="00A5004F"/>
    <w:rsid w:val="00A52CAD"/>
    <w:rsid w:val="00A53982"/>
    <w:rsid w:val="00A55A67"/>
    <w:rsid w:val="00A56CB0"/>
    <w:rsid w:val="00A57BA3"/>
    <w:rsid w:val="00A61047"/>
    <w:rsid w:val="00A610BD"/>
    <w:rsid w:val="00A645A6"/>
    <w:rsid w:val="00A66C95"/>
    <w:rsid w:val="00A67E16"/>
    <w:rsid w:val="00A7414C"/>
    <w:rsid w:val="00A74C64"/>
    <w:rsid w:val="00A81212"/>
    <w:rsid w:val="00A83BD7"/>
    <w:rsid w:val="00A923AB"/>
    <w:rsid w:val="00A92DCB"/>
    <w:rsid w:val="00A96B1D"/>
    <w:rsid w:val="00AA0153"/>
    <w:rsid w:val="00AA0571"/>
    <w:rsid w:val="00AA2C13"/>
    <w:rsid w:val="00AB0D9D"/>
    <w:rsid w:val="00AB15DF"/>
    <w:rsid w:val="00AB2C41"/>
    <w:rsid w:val="00AB4BB3"/>
    <w:rsid w:val="00AB5215"/>
    <w:rsid w:val="00AB6056"/>
    <w:rsid w:val="00AB764A"/>
    <w:rsid w:val="00AC3E7C"/>
    <w:rsid w:val="00AC4EBA"/>
    <w:rsid w:val="00AC5460"/>
    <w:rsid w:val="00AC5CA8"/>
    <w:rsid w:val="00AC6EAE"/>
    <w:rsid w:val="00AD018F"/>
    <w:rsid w:val="00AD38CA"/>
    <w:rsid w:val="00AD3ADC"/>
    <w:rsid w:val="00AD4266"/>
    <w:rsid w:val="00AD43DA"/>
    <w:rsid w:val="00AD54C1"/>
    <w:rsid w:val="00AE4412"/>
    <w:rsid w:val="00AE7369"/>
    <w:rsid w:val="00AE76FF"/>
    <w:rsid w:val="00AF1879"/>
    <w:rsid w:val="00AF1ABC"/>
    <w:rsid w:val="00AF2269"/>
    <w:rsid w:val="00AF42A7"/>
    <w:rsid w:val="00AF5A3F"/>
    <w:rsid w:val="00B0099B"/>
    <w:rsid w:val="00B01AAF"/>
    <w:rsid w:val="00B04A92"/>
    <w:rsid w:val="00B121B8"/>
    <w:rsid w:val="00B12462"/>
    <w:rsid w:val="00B13823"/>
    <w:rsid w:val="00B13B82"/>
    <w:rsid w:val="00B1590F"/>
    <w:rsid w:val="00B15B32"/>
    <w:rsid w:val="00B203C7"/>
    <w:rsid w:val="00B21F47"/>
    <w:rsid w:val="00B225B8"/>
    <w:rsid w:val="00B24A92"/>
    <w:rsid w:val="00B316AC"/>
    <w:rsid w:val="00B32E70"/>
    <w:rsid w:val="00B378CE"/>
    <w:rsid w:val="00B404C3"/>
    <w:rsid w:val="00B423D9"/>
    <w:rsid w:val="00B44B76"/>
    <w:rsid w:val="00B4593A"/>
    <w:rsid w:val="00B46D48"/>
    <w:rsid w:val="00B50BBF"/>
    <w:rsid w:val="00B53813"/>
    <w:rsid w:val="00B544E3"/>
    <w:rsid w:val="00B54D8B"/>
    <w:rsid w:val="00B55EF1"/>
    <w:rsid w:val="00B563E8"/>
    <w:rsid w:val="00B63046"/>
    <w:rsid w:val="00B6739B"/>
    <w:rsid w:val="00B732C1"/>
    <w:rsid w:val="00B7766E"/>
    <w:rsid w:val="00B84B42"/>
    <w:rsid w:val="00B85DBB"/>
    <w:rsid w:val="00B92455"/>
    <w:rsid w:val="00BA1BAB"/>
    <w:rsid w:val="00BA4364"/>
    <w:rsid w:val="00BA5CF3"/>
    <w:rsid w:val="00BA62D7"/>
    <w:rsid w:val="00BB05EB"/>
    <w:rsid w:val="00BB4189"/>
    <w:rsid w:val="00BC1556"/>
    <w:rsid w:val="00BC315F"/>
    <w:rsid w:val="00BC427F"/>
    <w:rsid w:val="00BC4C40"/>
    <w:rsid w:val="00BC56BC"/>
    <w:rsid w:val="00BD52C3"/>
    <w:rsid w:val="00BD74C9"/>
    <w:rsid w:val="00BE25A7"/>
    <w:rsid w:val="00BE54D1"/>
    <w:rsid w:val="00BE5AC5"/>
    <w:rsid w:val="00BE5E78"/>
    <w:rsid w:val="00BE7A24"/>
    <w:rsid w:val="00BF295D"/>
    <w:rsid w:val="00BF2DB3"/>
    <w:rsid w:val="00BF3A34"/>
    <w:rsid w:val="00BF4D40"/>
    <w:rsid w:val="00BF50C4"/>
    <w:rsid w:val="00BF6935"/>
    <w:rsid w:val="00C026F0"/>
    <w:rsid w:val="00C05589"/>
    <w:rsid w:val="00C07C1C"/>
    <w:rsid w:val="00C10B40"/>
    <w:rsid w:val="00C1149C"/>
    <w:rsid w:val="00C11AA2"/>
    <w:rsid w:val="00C11E26"/>
    <w:rsid w:val="00C13D73"/>
    <w:rsid w:val="00C13FEE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1009"/>
    <w:rsid w:val="00C325C3"/>
    <w:rsid w:val="00C3720E"/>
    <w:rsid w:val="00C3738A"/>
    <w:rsid w:val="00C407AC"/>
    <w:rsid w:val="00C414DC"/>
    <w:rsid w:val="00C41DF5"/>
    <w:rsid w:val="00C42C6B"/>
    <w:rsid w:val="00C50F2F"/>
    <w:rsid w:val="00C5107F"/>
    <w:rsid w:val="00C5472E"/>
    <w:rsid w:val="00C552CB"/>
    <w:rsid w:val="00C56B06"/>
    <w:rsid w:val="00C57B50"/>
    <w:rsid w:val="00C62C72"/>
    <w:rsid w:val="00C65941"/>
    <w:rsid w:val="00C6743F"/>
    <w:rsid w:val="00C67F0D"/>
    <w:rsid w:val="00C72E77"/>
    <w:rsid w:val="00C764E5"/>
    <w:rsid w:val="00C816E4"/>
    <w:rsid w:val="00C839A8"/>
    <w:rsid w:val="00C915FA"/>
    <w:rsid w:val="00C936B8"/>
    <w:rsid w:val="00C93B95"/>
    <w:rsid w:val="00CA0781"/>
    <w:rsid w:val="00CA0793"/>
    <w:rsid w:val="00CA1020"/>
    <w:rsid w:val="00CA15D8"/>
    <w:rsid w:val="00CA3E06"/>
    <w:rsid w:val="00CA4359"/>
    <w:rsid w:val="00CA6E28"/>
    <w:rsid w:val="00CB25EC"/>
    <w:rsid w:val="00CB3640"/>
    <w:rsid w:val="00CB39D8"/>
    <w:rsid w:val="00CC4780"/>
    <w:rsid w:val="00CC54B0"/>
    <w:rsid w:val="00CC611C"/>
    <w:rsid w:val="00CC6756"/>
    <w:rsid w:val="00CD074B"/>
    <w:rsid w:val="00CD13B8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D00B75"/>
    <w:rsid w:val="00D04C98"/>
    <w:rsid w:val="00D06260"/>
    <w:rsid w:val="00D06F28"/>
    <w:rsid w:val="00D07CAF"/>
    <w:rsid w:val="00D125EA"/>
    <w:rsid w:val="00D14AEA"/>
    <w:rsid w:val="00D1512A"/>
    <w:rsid w:val="00D21984"/>
    <w:rsid w:val="00D21D32"/>
    <w:rsid w:val="00D25441"/>
    <w:rsid w:val="00D27F63"/>
    <w:rsid w:val="00D30B06"/>
    <w:rsid w:val="00D32BED"/>
    <w:rsid w:val="00D32C92"/>
    <w:rsid w:val="00D34008"/>
    <w:rsid w:val="00D3738E"/>
    <w:rsid w:val="00D4464D"/>
    <w:rsid w:val="00D5045F"/>
    <w:rsid w:val="00D51A8E"/>
    <w:rsid w:val="00D52A86"/>
    <w:rsid w:val="00D53B29"/>
    <w:rsid w:val="00D60373"/>
    <w:rsid w:val="00D60E4D"/>
    <w:rsid w:val="00D65F96"/>
    <w:rsid w:val="00D66B2E"/>
    <w:rsid w:val="00D6775D"/>
    <w:rsid w:val="00D71740"/>
    <w:rsid w:val="00D83687"/>
    <w:rsid w:val="00D84012"/>
    <w:rsid w:val="00D846EC"/>
    <w:rsid w:val="00D87567"/>
    <w:rsid w:val="00D92C36"/>
    <w:rsid w:val="00D962D3"/>
    <w:rsid w:val="00D978B5"/>
    <w:rsid w:val="00DA0B90"/>
    <w:rsid w:val="00DA36E8"/>
    <w:rsid w:val="00DA6DFD"/>
    <w:rsid w:val="00DB0A51"/>
    <w:rsid w:val="00DB56CC"/>
    <w:rsid w:val="00DB6484"/>
    <w:rsid w:val="00DB6627"/>
    <w:rsid w:val="00DB7647"/>
    <w:rsid w:val="00DC3C62"/>
    <w:rsid w:val="00DC5E4C"/>
    <w:rsid w:val="00DD2AF6"/>
    <w:rsid w:val="00DD51A9"/>
    <w:rsid w:val="00DD6742"/>
    <w:rsid w:val="00DE2210"/>
    <w:rsid w:val="00DE2FCC"/>
    <w:rsid w:val="00DE3C57"/>
    <w:rsid w:val="00DE410A"/>
    <w:rsid w:val="00DE499E"/>
    <w:rsid w:val="00DE6ADB"/>
    <w:rsid w:val="00DE7BA5"/>
    <w:rsid w:val="00DF0C44"/>
    <w:rsid w:val="00DF1EB2"/>
    <w:rsid w:val="00DF4233"/>
    <w:rsid w:val="00DF436F"/>
    <w:rsid w:val="00DF5328"/>
    <w:rsid w:val="00DF6C2E"/>
    <w:rsid w:val="00DF75C0"/>
    <w:rsid w:val="00E15A75"/>
    <w:rsid w:val="00E164E5"/>
    <w:rsid w:val="00E2265E"/>
    <w:rsid w:val="00E238E3"/>
    <w:rsid w:val="00E242B2"/>
    <w:rsid w:val="00E24FAB"/>
    <w:rsid w:val="00E251EC"/>
    <w:rsid w:val="00E30EBF"/>
    <w:rsid w:val="00E3205C"/>
    <w:rsid w:val="00E3274A"/>
    <w:rsid w:val="00E33BB4"/>
    <w:rsid w:val="00E34D39"/>
    <w:rsid w:val="00E40CB6"/>
    <w:rsid w:val="00E44E2B"/>
    <w:rsid w:val="00E4543C"/>
    <w:rsid w:val="00E4693B"/>
    <w:rsid w:val="00E529E4"/>
    <w:rsid w:val="00E5454D"/>
    <w:rsid w:val="00E55A41"/>
    <w:rsid w:val="00E65B56"/>
    <w:rsid w:val="00E671BC"/>
    <w:rsid w:val="00E73B25"/>
    <w:rsid w:val="00E76711"/>
    <w:rsid w:val="00E77D1B"/>
    <w:rsid w:val="00E81559"/>
    <w:rsid w:val="00E834AD"/>
    <w:rsid w:val="00E84E1E"/>
    <w:rsid w:val="00E868C4"/>
    <w:rsid w:val="00E8736C"/>
    <w:rsid w:val="00E94ACC"/>
    <w:rsid w:val="00E94AFE"/>
    <w:rsid w:val="00EA01EB"/>
    <w:rsid w:val="00EA032B"/>
    <w:rsid w:val="00EA0EFA"/>
    <w:rsid w:val="00EA15D8"/>
    <w:rsid w:val="00EA3121"/>
    <w:rsid w:val="00EB207F"/>
    <w:rsid w:val="00EB2B16"/>
    <w:rsid w:val="00EB62F5"/>
    <w:rsid w:val="00EC378B"/>
    <w:rsid w:val="00EC402F"/>
    <w:rsid w:val="00EC4ED4"/>
    <w:rsid w:val="00EC69BD"/>
    <w:rsid w:val="00ED2464"/>
    <w:rsid w:val="00ED2D29"/>
    <w:rsid w:val="00ED5E3F"/>
    <w:rsid w:val="00ED6E86"/>
    <w:rsid w:val="00EE7435"/>
    <w:rsid w:val="00EF0BEB"/>
    <w:rsid w:val="00EF2403"/>
    <w:rsid w:val="00EF61FE"/>
    <w:rsid w:val="00EF6BB7"/>
    <w:rsid w:val="00F00595"/>
    <w:rsid w:val="00F00EA2"/>
    <w:rsid w:val="00F018C0"/>
    <w:rsid w:val="00F0226B"/>
    <w:rsid w:val="00F036B3"/>
    <w:rsid w:val="00F06311"/>
    <w:rsid w:val="00F06459"/>
    <w:rsid w:val="00F0707F"/>
    <w:rsid w:val="00F22893"/>
    <w:rsid w:val="00F23792"/>
    <w:rsid w:val="00F277B1"/>
    <w:rsid w:val="00F30D44"/>
    <w:rsid w:val="00F36421"/>
    <w:rsid w:val="00F404FB"/>
    <w:rsid w:val="00F43B82"/>
    <w:rsid w:val="00F60C5F"/>
    <w:rsid w:val="00F626AF"/>
    <w:rsid w:val="00F64D9E"/>
    <w:rsid w:val="00F64F7B"/>
    <w:rsid w:val="00F70E37"/>
    <w:rsid w:val="00F72485"/>
    <w:rsid w:val="00F72BC2"/>
    <w:rsid w:val="00F73502"/>
    <w:rsid w:val="00F772A5"/>
    <w:rsid w:val="00F8420C"/>
    <w:rsid w:val="00F85476"/>
    <w:rsid w:val="00F85C79"/>
    <w:rsid w:val="00F8729D"/>
    <w:rsid w:val="00F90695"/>
    <w:rsid w:val="00F908E8"/>
    <w:rsid w:val="00F927EF"/>
    <w:rsid w:val="00F93D82"/>
    <w:rsid w:val="00F94C46"/>
    <w:rsid w:val="00F95D14"/>
    <w:rsid w:val="00FA02AA"/>
    <w:rsid w:val="00FA12E3"/>
    <w:rsid w:val="00FA2295"/>
    <w:rsid w:val="00FA3D89"/>
    <w:rsid w:val="00FA7138"/>
    <w:rsid w:val="00FB4D03"/>
    <w:rsid w:val="00FB4F39"/>
    <w:rsid w:val="00FB57D5"/>
    <w:rsid w:val="00FB597F"/>
    <w:rsid w:val="00FB7F95"/>
    <w:rsid w:val="00FC1473"/>
    <w:rsid w:val="00FC20EE"/>
    <w:rsid w:val="00FC2FEB"/>
    <w:rsid w:val="00FC39A3"/>
    <w:rsid w:val="00FC3D36"/>
    <w:rsid w:val="00FC447B"/>
    <w:rsid w:val="00FC4701"/>
    <w:rsid w:val="00FC4D6D"/>
    <w:rsid w:val="00FD1C18"/>
    <w:rsid w:val="00FD54E8"/>
    <w:rsid w:val="00FD67F5"/>
    <w:rsid w:val="00FD6CA3"/>
    <w:rsid w:val="00FD7AB4"/>
    <w:rsid w:val="00FE50F8"/>
    <w:rsid w:val="00FE5817"/>
    <w:rsid w:val="00FE649C"/>
    <w:rsid w:val="00FF1304"/>
    <w:rsid w:val="00FF2C37"/>
    <w:rsid w:val="00FF3423"/>
    <w:rsid w:val="00FF4C67"/>
    <w:rsid w:val="00FF6C0E"/>
    <w:rsid w:val="00FF7CAC"/>
    <w:rsid w:val="0434569C"/>
    <w:rsid w:val="0524151B"/>
    <w:rsid w:val="09327B14"/>
    <w:rsid w:val="0A64AE1D"/>
    <w:rsid w:val="0A98780F"/>
    <w:rsid w:val="0AA9E47A"/>
    <w:rsid w:val="0C011A65"/>
    <w:rsid w:val="0C726120"/>
    <w:rsid w:val="0CAD189C"/>
    <w:rsid w:val="0D8BF78B"/>
    <w:rsid w:val="0F5D07D1"/>
    <w:rsid w:val="0FD0C9D5"/>
    <w:rsid w:val="0FD1F263"/>
    <w:rsid w:val="0FE2B6B0"/>
    <w:rsid w:val="100356A6"/>
    <w:rsid w:val="101AA0DE"/>
    <w:rsid w:val="107D0DAD"/>
    <w:rsid w:val="117DDE9B"/>
    <w:rsid w:val="12AD132D"/>
    <w:rsid w:val="139DF62A"/>
    <w:rsid w:val="1448386A"/>
    <w:rsid w:val="144F0745"/>
    <w:rsid w:val="15177296"/>
    <w:rsid w:val="1556924E"/>
    <w:rsid w:val="15E69F64"/>
    <w:rsid w:val="15F7063F"/>
    <w:rsid w:val="16E99EE2"/>
    <w:rsid w:val="18BDA7A8"/>
    <w:rsid w:val="18ECCED4"/>
    <w:rsid w:val="1937B9A0"/>
    <w:rsid w:val="19BD700B"/>
    <w:rsid w:val="19E4C5A2"/>
    <w:rsid w:val="1BF83586"/>
    <w:rsid w:val="1C543B19"/>
    <w:rsid w:val="1F5BF5F9"/>
    <w:rsid w:val="20C2434A"/>
    <w:rsid w:val="20F2CEF0"/>
    <w:rsid w:val="220185AD"/>
    <w:rsid w:val="22B61399"/>
    <w:rsid w:val="22DC7FBE"/>
    <w:rsid w:val="2348750F"/>
    <w:rsid w:val="24031860"/>
    <w:rsid w:val="27BF330A"/>
    <w:rsid w:val="2B3138A6"/>
    <w:rsid w:val="2B3C7C55"/>
    <w:rsid w:val="2BDB4B7A"/>
    <w:rsid w:val="2DAB80EE"/>
    <w:rsid w:val="2E149554"/>
    <w:rsid w:val="2F16F3C2"/>
    <w:rsid w:val="2FA3E3E9"/>
    <w:rsid w:val="2FBB13D2"/>
    <w:rsid w:val="2FD953D8"/>
    <w:rsid w:val="3037AB72"/>
    <w:rsid w:val="345872D2"/>
    <w:rsid w:val="359CC8D5"/>
    <w:rsid w:val="3658A318"/>
    <w:rsid w:val="372FFFFE"/>
    <w:rsid w:val="3799FA4F"/>
    <w:rsid w:val="37B90547"/>
    <w:rsid w:val="37EE4B59"/>
    <w:rsid w:val="3B072AE9"/>
    <w:rsid w:val="3B15AA2A"/>
    <w:rsid w:val="3B395FCB"/>
    <w:rsid w:val="3CAFEC89"/>
    <w:rsid w:val="3D4E5461"/>
    <w:rsid w:val="3DEAB359"/>
    <w:rsid w:val="3F064EE7"/>
    <w:rsid w:val="410A7A19"/>
    <w:rsid w:val="4224E6ED"/>
    <w:rsid w:val="4252CCB0"/>
    <w:rsid w:val="43DC710C"/>
    <w:rsid w:val="467BBA09"/>
    <w:rsid w:val="490E2411"/>
    <w:rsid w:val="4A54438D"/>
    <w:rsid w:val="4D056FB6"/>
    <w:rsid w:val="4E0B7DD9"/>
    <w:rsid w:val="4E60D4DF"/>
    <w:rsid w:val="4EDA3EB3"/>
    <w:rsid w:val="4EF700F0"/>
    <w:rsid w:val="4EF76DBB"/>
    <w:rsid w:val="4F285150"/>
    <w:rsid w:val="4F2AB49C"/>
    <w:rsid w:val="4F3CFAB9"/>
    <w:rsid w:val="4F6D578A"/>
    <w:rsid w:val="5369D12C"/>
    <w:rsid w:val="53793257"/>
    <w:rsid w:val="545546AE"/>
    <w:rsid w:val="54C71844"/>
    <w:rsid w:val="54FF79E1"/>
    <w:rsid w:val="557B985B"/>
    <w:rsid w:val="57A79531"/>
    <w:rsid w:val="58BAE01C"/>
    <w:rsid w:val="5A881FFA"/>
    <w:rsid w:val="5A9C6A15"/>
    <w:rsid w:val="5D60B669"/>
    <w:rsid w:val="5DA0BA63"/>
    <w:rsid w:val="5E135739"/>
    <w:rsid w:val="5E187B31"/>
    <w:rsid w:val="5E19456E"/>
    <w:rsid w:val="5EC78632"/>
    <w:rsid w:val="5F9DFA58"/>
    <w:rsid w:val="6036F44B"/>
    <w:rsid w:val="60B016C6"/>
    <w:rsid w:val="61AAB159"/>
    <w:rsid w:val="637447F0"/>
    <w:rsid w:val="6491D114"/>
    <w:rsid w:val="66DEBDB1"/>
    <w:rsid w:val="692E71BB"/>
    <w:rsid w:val="6B167D07"/>
    <w:rsid w:val="6C13B969"/>
    <w:rsid w:val="6D19E3F4"/>
    <w:rsid w:val="6D482793"/>
    <w:rsid w:val="6D52BBB6"/>
    <w:rsid w:val="6DC9383D"/>
    <w:rsid w:val="6F7F0328"/>
    <w:rsid w:val="703DC6F4"/>
    <w:rsid w:val="705CC5C2"/>
    <w:rsid w:val="70609D86"/>
    <w:rsid w:val="70E17233"/>
    <w:rsid w:val="73367C08"/>
    <w:rsid w:val="7554492A"/>
    <w:rsid w:val="75E1C768"/>
    <w:rsid w:val="78C30922"/>
    <w:rsid w:val="7ADD568B"/>
    <w:rsid w:val="7B3B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453"/>
    <w:pPr>
      <w:jc w:val="both"/>
    </w:pPr>
    <w:rPr>
      <w:sz w:val="22"/>
      <w:lang w:val="pl-PL"/>
    </w:rPr>
  </w:style>
  <w:style w:type="paragraph" w:styleId="Nagwek1">
    <w:name w:val="heading 1"/>
    <w:basedOn w:val="Normalny"/>
    <w:link w:val="Nagwek1Znak"/>
    <w:uiPriority w:val="9"/>
    <w:qFormat/>
    <w:rsid w:val="00871240"/>
    <w:pPr>
      <w:spacing w:after="100" w:afterAutospacing="1" w:line="276" w:lineRule="auto"/>
      <w:jc w:val="left"/>
      <w:outlineLvl w:val="0"/>
    </w:pPr>
    <w:rPr>
      <w:rFonts w:cstheme="majorHAnsi"/>
      <w:b/>
      <w:bCs/>
      <w:color w:val="C00000"/>
      <w:kern w:val="36"/>
      <w:sz w:val="28"/>
      <w:szCs w:val="2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spacing w:before="120" w:after="100" w:afterAutospacing="1"/>
      <w:outlineLvl w:val="1"/>
    </w:pPr>
    <w:rPr>
      <w:rFonts w:cs="Times New Roman"/>
      <w:b/>
      <w:bCs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3"/>
      </w:numPr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numPr>
        <w:ilvl w:val="3"/>
        <w:numId w:val="1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1240"/>
    <w:rPr>
      <w:rFonts w:cstheme="majorHAnsi"/>
      <w:b/>
      <w:bCs/>
      <w:color w:val="C00000"/>
      <w:kern w:val="36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17205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17205"/>
    <w:rPr>
      <w:rFonts w:ascii="Calibri" w:hAnsi="Calibri"/>
      <w:sz w:val="22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E4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E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5E48"/>
    <w:rPr>
      <w:vertAlign w:val="superscript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C5107F"/>
    <w:rPr>
      <w:color w:val="605E5C"/>
      <w:shd w:val="clear" w:color="auto" w:fill="E1DFDD"/>
    </w:rPr>
  </w:style>
  <w:style w:type="table" w:customStyle="1" w:styleId="Siatkatabelijasna10">
    <w:name w:val="Siatka tabeli — jasna10"/>
    <w:basedOn w:val="Standardowy"/>
    <w:uiPriority w:val="40"/>
    <w:rsid w:val="00A45EA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omylnaczcionkaakapitu1">
    <w:name w:val="Domyślna czcionka akapitu1"/>
    <w:rsid w:val="00C764E5"/>
  </w:style>
  <w:style w:type="paragraph" w:styleId="Bezodstpw">
    <w:name w:val="No Spacing"/>
    <w:uiPriority w:val="1"/>
    <w:qFormat/>
    <w:rsid w:val="00833934"/>
    <w:rPr>
      <w:sz w:val="20"/>
      <w:lang w:val="pl-PL"/>
    </w:rPr>
  </w:style>
  <w:style w:type="character" w:customStyle="1" w:styleId="normaltextrun">
    <w:name w:val="normaltextrun"/>
    <w:basedOn w:val="Domylnaczcionkaakapitu"/>
    <w:rsid w:val="00F72485"/>
  </w:style>
  <w:style w:type="character" w:customStyle="1" w:styleId="spellingerror">
    <w:name w:val="spellingerror"/>
    <w:basedOn w:val="Domylnaczcionkaakapitu"/>
    <w:rsid w:val="00F72485"/>
  </w:style>
  <w:style w:type="character" w:customStyle="1" w:styleId="eop">
    <w:name w:val="eop"/>
    <w:basedOn w:val="Domylnaczcionkaakapitu"/>
    <w:rsid w:val="00F72485"/>
  </w:style>
  <w:style w:type="numbering" w:customStyle="1" w:styleId="WWOutlineListStyle5">
    <w:name w:val="WW_OutlineListStyle_5"/>
    <w:basedOn w:val="Bezlisty"/>
    <w:rsid w:val="0073130D"/>
    <w:pPr>
      <w:numPr>
        <w:numId w:val="41"/>
      </w:numPr>
    </w:pPr>
  </w:style>
  <w:style w:type="paragraph" w:customStyle="1" w:styleId="Nagwek21">
    <w:name w:val="Nagłówek 21"/>
    <w:basedOn w:val="Normalny"/>
    <w:rsid w:val="0073130D"/>
    <w:pPr>
      <w:numPr>
        <w:ilvl w:val="1"/>
        <w:numId w:val="41"/>
      </w:numPr>
      <w:suppressAutoHyphens/>
      <w:autoSpaceDN w:val="0"/>
      <w:spacing w:before="120" w:line="276" w:lineRule="auto"/>
      <w:textAlignment w:val="baseline"/>
      <w:outlineLvl w:val="1"/>
    </w:pPr>
    <w:rPr>
      <w:rFonts w:ascii="Calibri" w:eastAsia="Times New Roman" w:hAnsi="Calibri" w:cs="Times New Roman"/>
      <w:b/>
      <w:bCs/>
      <w:caps/>
      <w:color w:val="C00000"/>
      <w:szCs w:val="28"/>
    </w:rPr>
  </w:style>
  <w:style w:type="paragraph" w:customStyle="1" w:styleId="Nagwek31">
    <w:name w:val="Nagłówek 31"/>
    <w:basedOn w:val="Normalny"/>
    <w:next w:val="Normalny"/>
    <w:rsid w:val="0073130D"/>
    <w:pPr>
      <w:numPr>
        <w:ilvl w:val="2"/>
        <w:numId w:val="41"/>
      </w:numPr>
      <w:suppressAutoHyphens/>
      <w:autoSpaceDN w:val="0"/>
      <w:spacing w:before="40" w:line="276" w:lineRule="auto"/>
      <w:textAlignment w:val="baseline"/>
      <w:outlineLvl w:val="2"/>
    </w:pPr>
    <w:rPr>
      <w:rFonts w:ascii="Calibri" w:eastAsia="Times New Roman" w:hAnsi="Calibri" w:cs="Times New Roman"/>
    </w:rPr>
  </w:style>
  <w:style w:type="paragraph" w:customStyle="1" w:styleId="Nagwek41">
    <w:name w:val="Nagłówek 41"/>
    <w:basedOn w:val="Normalny"/>
    <w:next w:val="Normalny"/>
    <w:rsid w:val="0073130D"/>
    <w:pPr>
      <w:keepNext/>
      <w:keepLines/>
      <w:numPr>
        <w:ilvl w:val="3"/>
        <w:numId w:val="41"/>
      </w:numPr>
      <w:suppressAutoHyphens/>
      <w:autoSpaceDN w:val="0"/>
      <w:spacing w:before="40" w:line="276" w:lineRule="auto"/>
      <w:textAlignment w:val="baseline"/>
      <w:outlineLvl w:val="3"/>
    </w:pPr>
    <w:rPr>
      <w:rFonts w:ascii="Calibri" w:eastAsia="Times New Roman" w:hAnsi="Calibri" w:cs="Times New Roman"/>
      <w:i/>
      <w:iCs/>
      <w:color w:val="2F5496"/>
    </w:rPr>
  </w:style>
  <w:style w:type="paragraph" w:customStyle="1" w:styleId="Nagwek51">
    <w:name w:val="Nagłówek 51"/>
    <w:basedOn w:val="Normalny"/>
    <w:next w:val="Normalny"/>
    <w:rsid w:val="0073130D"/>
    <w:pPr>
      <w:keepNext/>
      <w:keepLines/>
      <w:numPr>
        <w:ilvl w:val="4"/>
        <w:numId w:val="41"/>
      </w:numPr>
      <w:suppressAutoHyphens/>
      <w:autoSpaceDN w:val="0"/>
      <w:spacing w:before="40" w:line="276" w:lineRule="auto"/>
      <w:textAlignment w:val="baseline"/>
      <w:outlineLvl w:val="4"/>
    </w:pPr>
    <w:rPr>
      <w:rFonts w:ascii="Calibri" w:eastAsia="Times New Roman" w:hAnsi="Calibri" w:cs="Times New Roman"/>
      <w:color w:val="2F5496"/>
    </w:rPr>
  </w:style>
  <w:style w:type="paragraph" w:customStyle="1" w:styleId="Nagwek61">
    <w:name w:val="Nagłówek 61"/>
    <w:basedOn w:val="Normalny"/>
    <w:next w:val="Normalny"/>
    <w:rsid w:val="0073130D"/>
    <w:pPr>
      <w:keepNext/>
      <w:keepLines/>
      <w:numPr>
        <w:ilvl w:val="5"/>
        <w:numId w:val="41"/>
      </w:numPr>
      <w:suppressAutoHyphens/>
      <w:autoSpaceDN w:val="0"/>
      <w:spacing w:before="40" w:line="276" w:lineRule="auto"/>
      <w:textAlignment w:val="baseline"/>
      <w:outlineLvl w:val="5"/>
    </w:pPr>
    <w:rPr>
      <w:rFonts w:ascii="Calibri" w:eastAsia="Times New Roman" w:hAnsi="Calibri" w:cs="Times New Roman"/>
      <w:color w:val="1F3763"/>
    </w:rPr>
  </w:style>
  <w:style w:type="paragraph" w:customStyle="1" w:styleId="Nagwek71">
    <w:name w:val="Nagłówek 71"/>
    <w:basedOn w:val="Normalny"/>
    <w:next w:val="Normalny"/>
    <w:rsid w:val="0073130D"/>
    <w:pPr>
      <w:keepNext/>
      <w:keepLines/>
      <w:numPr>
        <w:ilvl w:val="6"/>
        <w:numId w:val="41"/>
      </w:numPr>
      <w:suppressAutoHyphens/>
      <w:autoSpaceDN w:val="0"/>
      <w:spacing w:before="40" w:line="276" w:lineRule="auto"/>
      <w:textAlignment w:val="baseline"/>
      <w:outlineLvl w:val="6"/>
    </w:pPr>
    <w:rPr>
      <w:rFonts w:ascii="Calibri" w:eastAsia="Times New Roman" w:hAnsi="Calibri" w:cs="Times New Roman"/>
      <w:i/>
      <w:iCs/>
      <w:color w:val="1F3763"/>
    </w:rPr>
  </w:style>
  <w:style w:type="paragraph" w:customStyle="1" w:styleId="Nagwek81">
    <w:name w:val="Nagłówek 81"/>
    <w:basedOn w:val="Normalny"/>
    <w:next w:val="Normalny"/>
    <w:rsid w:val="0073130D"/>
    <w:pPr>
      <w:keepNext/>
      <w:keepLines/>
      <w:numPr>
        <w:ilvl w:val="7"/>
        <w:numId w:val="41"/>
      </w:numPr>
      <w:suppressAutoHyphens/>
      <w:autoSpaceDN w:val="0"/>
      <w:spacing w:before="40" w:line="276" w:lineRule="auto"/>
      <w:textAlignment w:val="baseline"/>
      <w:outlineLvl w:val="7"/>
    </w:pPr>
    <w:rPr>
      <w:rFonts w:ascii="Calibri" w:eastAsia="Times New Roman" w:hAnsi="Calibri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rsid w:val="0073130D"/>
    <w:pPr>
      <w:keepNext/>
      <w:keepLines/>
      <w:numPr>
        <w:ilvl w:val="8"/>
        <w:numId w:val="41"/>
      </w:numPr>
      <w:suppressAutoHyphens/>
      <w:autoSpaceDN w:val="0"/>
      <w:spacing w:before="40" w:line="276" w:lineRule="auto"/>
      <w:textAlignment w:val="baseline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4A96C-6D31-43E0-8A14-F0A8CB4F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2021-02-25T12:23:00Z</dcterms:created>
  <dcterms:modified xsi:type="dcterms:W3CDTF">2021-02-25T12:23:00Z</dcterms:modified>
</cp:coreProperties>
</file>